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DA618" w14:textId="77777777" w:rsidR="00C64EAE" w:rsidRPr="00AE7D4E" w:rsidRDefault="00DD58CC" w:rsidP="00F57210">
      <w:pPr>
        <w:tabs>
          <w:tab w:val="right" w:pos="8853"/>
        </w:tabs>
        <w:rPr>
          <w:sz w:val="18"/>
          <w:szCs w:val="18"/>
        </w:rPr>
      </w:pPr>
      <w:bookmarkStart w:id="0" w:name="_GoBack"/>
      <w:bookmarkEnd w:id="0"/>
      <w:r>
        <w:rPr>
          <w:rFonts w:hint="eastAsia"/>
          <w:sz w:val="18"/>
          <w:szCs w:val="18"/>
        </w:rPr>
        <w:t>課題研究委員会</w:t>
      </w:r>
      <w:r w:rsidR="00C52710">
        <w:rPr>
          <w:rFonts w:hint="eastAsia"/>
          <w:sz w:val="18"/>
          <w:szCs w:val="18"/>
        </w:rPr>
        <w:t>設置</w:t>
      </w:r>
      <w:r w:rsidR="005D22A7">
        <w:rPr>
          <w:rFonts w:hint="eastAsia"/>
          <w:sz w:val="18"/>
          <w:szCs w:val="18"/>
        </w:rPr>
        <w:t>申請</w:t>
      </w:r>
      <w:r w:rsidR="00C51AD2" w:rsidRPr="00AE7D4E">
        <w:rPr>
          <w:rFonts w:hint="eastAsia"/>
          <w:sz w:val="18"/>
          <w:szCs w:val="18"/>
        </w:rPr>
        <w:t>書　様式</w:t>
      </w:r>
      <w:r w:rsidR="00F57210" w:rsidRPr="00AE7D4E">
        <w:rPr>
          <w:rFonts w:hint="eastAsia"/>
          <w:sz w:val="18"/>
          <w:szCs w:val="18"/>
        </w:rPr>
        <w:tab/>
      </w:r>
    </w:p>
    <w:p w14:paraId="0DF9DFA8" w14:textId="77777777" w:rsidR="0037160E" w:rsidRDefault="0037160E" w:rsidP="00F57210">
      <w:pPr>
        <w:tabs>
          <w:tab w:val="right" w:pos="8853"/>
        </w:tabs>
        <w:rPr>
          <w:sz w:val="24"/>
          <w:szCs w:val="28"/>
        </w:rPr>
      </w:pPr>
    </w:p>
    <w:p w14:paraId="4605F57D" w14:textId="77777777" w:rsidR="00C64EAE" w:rsidRDefault="005A26BA" w:rsidP="008A6804">
      <w:pPr>
        <w:jc w:val="center"/>
        <w:rPr>
          <w:sz w:val="28"/>
          <w:szCs w:val="28"/>
        </w:rPr>
      </w:pPr>
      <w:r w:rsidRPr="00D75281">
        <w:rPr>
          <w:rFonts w:hint="eastAsia"/>
          <w:b/>
          <w:kern w:val="0"/>
          <w:sz w:val="32"/>
          <w:szCs w:val="32"/>
        </w:rPr>
        <w:t>中小企業会計</w:t>
      </w:r>
      <w:r w:rsidR="00C64EAE" w:rsidRPr="00D75281">
        <w:rPr>
          <w:rFonts w:hint="eastAsia"/>
          <w:b/>
          <w:kern w:val="0"/>
          <w:sz w:val="32"/>
          <w:szCs w:val="32"/>
        </w:rPr>
        <w:t>学会</w:t>
      </w:r>
      <w:r w:rsidR="005D22A7" w:rsidRPr="00D75281">
        <w:rPr>
          <w:rFonts w:hint="eastAsia"/>
          <w:b/>
          <w:kern w:val="0"/>
          <w:sz w:val="32"/>
          <w:szCs w:val="32"/>
        </w:rPr>
        <w:t xml:space="preserve">　</w:t>
      </w:r>
      <w:r w:rsidR="00D75281" w:rsidRPr="00D75281">
        <w:rPr>
          <w:rFonts w:hint="eastAsia"/>
          <w:b/>
          <w:kern w:val="0"/>
          <w:sz w:val="32"/>
          <w:szCs w:val="32"/>
        </w:rPr>
        <w:t>課題研究委員会</w:t>
      </w:r>
      <w:r w:rsidR="00C52710" w:rsidRPr="00D75281">
        <w:rPr>
          <w:rFonts w:hint="eastAsia"/>
          <w:b/>
          <w:kern w:val="0"/>
          <w:sz w:val="32"/>
          <w:szCs w:val="32"/>
        </w:rPr>
        <w:t>設置</w:t>
      </w:r>
      <w:r w:rsidR="005D22A7" w:rsidRPr="00D75281">
        <w:rPr>
          <w:rFonts w:hint="eastAsia"/>
          <w:b/>
          <w:kern w:val="0"/>
          <w:sz w:val="32"/>
          <w:szCs w:val="32"/>
        </w:rPr>
        <w:t>申請</w:t>
      </w:r>
      <w:r w:rsidR="00C64EAE" w:rsidRPr="00D75281">
        <w:rPr>
          <w:rFonts w:hint="eastAsia"/>
          <w:b/>
          <w:kern w:val="0"/>
          <w:sz w:val="32"/>
          <w:szCs w:val="32"/>
        </w:rPr>
        <w:t>書</w:t>
      </w:r>
      <w:r w:rsidR="00B6702F">
        <w:rPr>
          <w:rFonts w:hint="eastAsia"/>
          <w:b/>
          <w:kern w:val="0"/>
          <w:sz w:val="32"/>
          <w:szCs w:val="32"/>
        </w:rPr>
        <w:t>（案）</w:t>
      </w:r>
    </w:p>
    <w:p w14:paraId="6DA7A4DC" w14:textId="77777777" w:rsidR="0037160E" w:rsidRPr="005D22A7" w:rsidRDefault="0037160E" w:rsidP="008A6804">
      <w:pPr>
        <w:jc w:val="center"/>
        <w:rPr>
          <w:szCs w:val="21"/>
        </w:rPr>
      </w:pPr>
    </w:p>
    <w:p w14:paraId="536C6DB4" w14:textId="77777777" w:rsidR="00C64EAE" w:rsidRDefault="00C64EAE">
      <w:pPr>
        <w:jc w:val="right"/>
      </w:pPr>
      <w:r>
        <w:rPr>
          <w:rFonts w:hint="eastAsia"/>
          <w:szCs w:val="21"/>
        </w:rPr>
        <w:t>年　　月　　日</w:t>
      </w:r>
    </w:p>
    <w:tbl>
      <w:tblPr>
        <w:tblW w:w="9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6"/>
        <w:gridCol w:w="7264"/>
      </w:tblGrid>
      <w:tr w:rsidR="00F57210" w14:paraId="76642FCB" w14:textId="77777777" w:rsidTr="00AD71C3">
        <w:trPr>
          <w:trHeight w:val="317"/>
        </w:trPr>
        <w:tc>
          <w:tcPr>
            <w:tcW w:w="181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1B96DE2" w14:textId="77777777" w:rsidR="00F57210" w:rsidRPr="0093026C" w:rsidRDefault="00F57210" w:rsidP="00C51AD2">
            <w:pPr>
              <w:jc w:val="center"/>
              <w:rPr>
                <w:b/>
                <w:sz w:val="18"/>
                <w:szCs w:val="18"/>
              </w:rPr>
            </w:pPr>
            <w:r w:rsidRPr="000B21F7">
              <w:rPr>
                <w:rFonts w:hint="eastAsia"/>
                <w:b/>
                <w:kern w:val="0"/>
                <w:sz w:val="18"/>
                <w:szCs w:val="18"/>
                <w:fitText w:val="1182" w:id="346125824"/>
              </w:rPr>
              <w:t>（ふりがな）</w:t>
            </w:r>
          </w:p>
        </w:tc>
        <w:tc>
          <w:tcPr>
            <w:tcW w:w="72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1B92243" w14:textId="77777777" w:rsidR="00F57210" w:rsidRPr="00F561AC" w:rsidRDefault="00F57210">
            <w:pPr>
              <w:rPr>
                <w:rFonts w:ascii="ＭＳ 明朝" w:hAnsi="ＭＳ 明朝"/>
              </w:rPr>
            </w:pPr>
          </w:p>
        </w:tc>
      </w:tr>
      <w:tr w:rsidR="00F57210" w14:paraId="23D817F3" w14:textId="77777777" w:rsidTr="00AD71C3">
        <w:trPr>
          <w:trHeight w:val="778"/>
        </w:trPr>
        <w:tc>
          <w:tcPr>
            <w:tcW w:w="181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8A6C37" w14:textId="77777777" w:rsidR="00F57210" w:rsidRPr="0093026C" w:rsidRDefault="00C52710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30"/>
                <w:kern w:val="0"/>
                <w:fitText w:val="1368" w:id="577529089"/>
              </w:rPr>
              <w:t>研究代表</w:t>
            </w:r>
            <w:r w:rsidRPr="000B21F7">
              <w:rPr>
                <w:rFonts w:hint="eastAsia"/>
                <w:b/>
                <w:kern w:val="0"/>
                <w:fitText w:val="1368" w:id="577529089"/>
              </w:rPr>
              <w:t>者</w:t>
            </w:r>
            <w:r>
              <w:rPr>
                <w:b/>
                <w:kern w:val="0"/>
              </w:rPr>
              <w:br/>
            </w:r>
            <w:r w:rsidR="00C51AD2" w:rsidRPr="000B21F7">
              <w:rPr>
                <w:rFonts w:hint="eastAsia"/>
                <w:b/>
                <w:spacing w:val="450"/>
                <w:kern w:val="0"/>
                <w:fitText w:val="1362" w:id="346125825"/>
              </w:rPr>
              <w:t>氏</w:t>
            </w:r>
            <w:r w:rsidR="00C51AD2" w:rsidRPr="000B21F7">
              <w:rPr>
                <w:rFonts w:hint="eastAsia"/>
                <w:b/>
                <w:kern w:val="0"/>
                <w:fitText w:val="1362" w:id="346125825"/>
              </w:rPr>
              <w:t>名</w:t>
            </w:r>
          </w:p>
        </w:tc>
        <w:tc>
          <w:tcPr>
            <w:tcW w:w="7264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66625B" w14:textId="77777777" w:rsidR="00F57210" w:rsidRPr="00F561AC" w:rsidRDefault="00F57210">
            <w:pPr>
              <w:rPr>
                <w:rFonts w:ascii="ＭＳ 明朝" w:hAnsi="ＭＳ 明朝"/>
              </w:rPr>
            </w:pPr>
          </w:p>
        </w:tc>
      </w:tr>
      <w:tr w:rsidR="00C51AD2" w14:paraId="118151A4" w14:textId="77777777" w:rsidTr="00AD71C3">
        <w:trPr>
          <w:trHeight w:val="634"/>
        </w:trPr>
        <w:tc>
          <w:tcPr>
            <w:tcW w:w="1816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41B856B" w14:textId="77777777" w:rsidR="00C51AD2" w:rsidRPr="0093026C" w:rsidRDefault="00C51AD2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65"/>
                <w:kern w:val="0"/>
                <w:fitText w:val="1362" w:id="346125826"/>
              </w:rPr>
              <w:t>勤務</w:t>
            </w:r>
            <w:r w:rsidRPr="000B21F7">
              <w:rPr>
                <w:rFonts w:hint="eastAsia"/>
                <w:b/>
                <w:spacing w:val="7"/>
                <w:kern w:val="0"/>
                <w:fitText w:val="1362" w:id="346125826"/>
              </w:rPr>
              <w:t>先</w:t>
            </w:r>
          </w:p>
          <w:p w14:paraId="1EDA1FEE" w14:textId="77777777" w:rsidR="00C51AD2" w:rsidRPr="0093026C" w:rsidRDefault="00C51AD2" w:rsidP="00C51AD2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w w:val="99"/>
                <w:kern w:val="0"/>
                <w:fitText w:val="1362" w:id="346125827"/>
              </w:rPr>
              <w:t>（所属機関）</w:t>
            </w:r>
          </w:p>
        </w:tc>
        <w:tc>
          <w:tcPr>
            <w:tcW w:w="7264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07C0EF" w14:textId="77777777" w:rsidR="00C51AD2" w:rsidRPr="00F561AC" w:rsidRDefault="00C51AD2">
            <w:pPr>
              <w:rPr>
                <w:rFonts w:ascii="ＭＳ 明朝" w:hAnsi="ＭＳ 明朝"/>
              </w:rPr>
            </w:pPr>
          </w:p>
        </w:tc>
      </w:tr>
      <w:tr w:rsidR="00C51AD2" w14:paraId="5D967D32" w14:textId="77777777" w:rsidTr="00AD71C3">
        <w:trPr>
          <w:trHeight w:val="445"/>
        </w:trPr>
        <w:tc>
          <w:tcPr>
            <w:tcW w:w="181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2925B8A0" w14:textId="77777777" w:rsidR="00C51AD2" w:rsidRPr="0093026C" w:rsidRDefault="00C51AD2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65"/>
                <w:kern w:val="0"/>
                <w:fitText w:val="1362" w:id="346126080"/>
              </w:rPr>
              <w:t>職名</w:t>
            </w:r>
            <w:r w:rsidR="00A4301F" w:rsidRPr="000B21F7">
              <w:rPr>
                <w:rFonts w:hint="eastAsia"/>
                <w:b/>
                <w:spacing w:val="7"/>
                <w:kern w:val="0"/>
                <w:fitText w:val="1362" w:id="346126080"/>
              </w:rPr>
              <w:t>等</w:t>
            </w:r>
          </w:p>
        </w:tc>
        <w:tc>
          <w:tcPr>
            <w:tcW w:w="7264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8A6DF" w14:textId="77777777" w:rsidR="00C51AD2" w:rsidRPr="00F561AC" w:rsidRDefault="00C51AD2">
            <w:pPr>
              <w:rPr>
                <w:rFonts w:ascii="ＭＳ 明朝" w:hAnsi="ＭＳ 明朝"/>
              </w:rPr>
            </w:pPr>
          </w:p>
        </w:tc>
      </w:tr>
      <w:tr w:rsidR="00A4301F" w14:paraId="555FDF42" w14:textId="77777777" w:rsidTr="00AD71C3">
        <w:trPr>
          <w:cantSplit/>
          <w:trHeight w:val="320"/>
        </w:trPr>
        <w:tc>
          <w:tcPr>
            <w:tcW w:w="181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4DCC3D" w14:textId="77777777" w:rsidR="00A4301F" w:rsidRPr="0093026C" w:rsidRDefault="00A4301F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346125571"/>
              </w:rPr>
              <w:t>勤務先住</w:t>
            </w:r>
            <w:r w:rsidRPr="000B21F7">
              <w:rPr>
                <w:rFonts w:hint="eastAsia"/>
                <w:b/>
                <w:spacing w:val="52"/>
                <w:kern w:val="0"/>
                <w:fitText w:val="1362" w:id="346125571"/>
              </w:rPr>
              <w:t>所</w:t>
            </w:r>
          </w:p>
        </w:tc>
        <w:tc>
          <w:tcPr>
            <w:tcW w:w="7264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0A141A3" w14:textId="77777777" w:rsidR="00A4301F" w:rsidRDefault="00A4301F" w:rsidP="00A4301F">
            <w:r>
              <w:rPr>
                <w:rFonts w:hint="eastAsia"/>
              </w:rPr>
              <w:t>〒</w:t>
            </w:r>
          </w:p>
        </w:tc>
      </w:tr>
      <w:tr w:rsidR="00A4301F" w14:paraId="488FA3F4" w14:textId="77777777" w:rsidTr="00AD71C3">
        <w:trPr>
          <w:cantSplit/>
          <w:trHeight w:val="691"/>
        </w:trPr>
        <w:tc>
          <w:tcPr>
            <w:tcW w:w="181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4C709" w14:textId="77777777" w:rsidR="00A4301F" w:rsidRPr="0093026C" w:rsidRDefault="00A4301F">
            <w:pPr>
              <w:jc w:val="center"/>
              <w:rPr>
                <w:b/>
              </w:rPr>
            </w:pPr>
          </w:p>
        </w:tc>
        <w:tc>
          <w:tcPr>
            <w:tcW w:w="726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5478DE" w14:textId="77777777" w:rsidR="0037160E" w:rsidRPr="00F561AC" w:rsidRDefault="0037160E">
            <w:pPr>
              <w:rPr>
                <w:rFonts w:ascii="ＭＳ 明朝" w:hAnsi="ＭＳ 明朝"/>
              </w:rPr>
            </w:pPr>
          </w:p>
          <w:p w14:paraId="37AD92E6" w14:textId="77777777" w:rsidR="005D7D8F" w:rsidRPr="00F561AC" w:rsidRDefault="005D7D8F">
            <w:pPr>
              <w:rPr>
                <w:rFonts w:ascii="ＭＳ 明朝" w:hAnsi="ＭＳ 明朝"/>
              </w:rPr>
            </w:pPr>
          </w:p>
          <w:p w14:paraId="18E94884" w14:textId="77777777" w:rsidR="005D7D8F" w:rsidRDefault="005D7D8F"/>
        </w:tc>
      </w:tr>
      <w:tr w:rsidR="00C64EAE" w14:paraId="6B698E2A" w14:textId="77777777" w:rsidTr="00AD71C3">
        <w:trPr>
          <w:trHeight w:val="575"/>
        </w:trPr>
        <w:tc>
          <w:tcPr>
            <w:tcW w:w="181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91A3BA" w14:textId="77777777" w:rsidR="00C64EAE" w:rsidRPr="0093026C" w:rsidRDefault="00C64EAE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32" w:id="346125569"/>
              </w:rPr>
              <w:t>電</w:t>
            </w:r>
            <w:r w:rsidR="0037160E" w:rsidRPr="000B21F7">
              <w:rPr>
                <w:rFonts w:hint="eastAsia"/>
                <w:b/>
                <w:spacing w:val="15"/>
                <w:kern w:val="0"/>
                <w:fitText w:val="1332" w:id="346125569"/>
              </w:rPr>
              <w:t xml:space="preserve"> </w:t>
            </w:r>
            <w:r w:rsidRPr="000B21F7">
              <w:rPr>
                <w:rFonts w:hint="eastAsia"/>
                <w:b/>
                <w:spacing w:val="15"/>
                <w:kern w:val="0"/>
                <w:fitText w:val="1332" w:id="346125569"/>
              </w:rPr>
              <w:t>話</w:t>
            </w:r>
            <w:r w:rsidR="0037160E" w:rsidRPr="000B21F7">
              <w:rPr>
                <w:rFonts w:hint="eastAsia"/>
                <w:b/>
                <w:spacing w:val="15"/>
                <w:kern w:val="0"/>
                <w:fitText w:val="1332" w:id="346125569"/>
              </w:rPr>
              <w:t xml:space="preserve"> </w:t>
            </w:r>
            <w:r w:rsidRPr="000B21F7">
              <w:rPr>
                <w:rFonts w:hint="eastAsia"/>
                <w:b/>
                <w:spacing w:val="15"/>
                <w:kern w:val="0"/>
                <w:fitText w:val="1332" w:id="346125569"/>
              </w:rPr>
              <w:t>番</w:t>
            </w:r>
            <w:r w:rsidR="0037160E" w:rsidRPr="000B21F7">
              <w:rPr>
                <w:rFonts w:hint="eastAsia"/>
                <w:b/>
                <w:spacing w:val="15"/>
                <w:kern w:val="0"/>
                <w:fitText w:val="1332" w:id="346125569"/>
              </w:rPr>
              <w:t xml:space="preserve"> </w:t>
            </w:r>
            <w:r w:rsidRPr="000B21F7">
              <w:rPr>
                <w:rFonts w:hint="eastAsia"/>
                <w:b/>
                <w:spacing w:val="-37"/>
                <w:kern w:val="0"/>
                <w:fitText w:val="1332" w:id="346125569"/>
              </w:rPr>
              <w:t>号</w:t>
            </w:r>
          </w:p>
        </w:tc>
        <w:tc>
          <w:tcPr>
            <w:tcW w:w="726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42F979" w14:textId="77777777" w:rsidR="00C64EAE" w:rsidRPr="00F561AC" w:rsidRDefault="00C64EAE"/>
        </w:tc>
      </w:tr>
      <w:tr w:rsidR="00A4301F" w14:paraId="52A3E8D4" w14:textId="77777777" w:rsidTr="00AD71C3">
        <w:trPr>
          <w:trHeight w:val="692"/>
        </w:trPr>
        <w:tc>
          <w:tcPr>
            <w:tcW w:w="181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7FE129" w14:textId="77777777" w:rsidR="00A4301F" w:rsidRPr="0093026C" w:rsidRDefault="00A4301F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346125570"/>
              </w:rPr>
              <w:t>ＦＡＸ番</w:t>
            </w:r>
            <w:r w:rsidRPr="000B21F7">
              <w:rPr>
                <w:rFonts w:hint="eastAsia"/>
                <w:b/>
                <w:spacing w:val="52"/>
                <w:kern w:val="0"/>
                <w:fitText w:val="1362" w:id="346125570"/>
              </w:rPr>
              <w:t>号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EDBE23" w14:textId="77777777" w:rsidR="00A4301F" w:rsidRPr="00F561AC" w:rsidRDefault="00A4301F"/>
        </w:tc>
      </w:tr>
      <w:tr w:rsidR="00C64EAE" w14:paraId="458E22FD" w14:textId="77777777" w:rsidTr="00AD71C3">
        <w:trPr>
          <w:trHeight w:val="660"/>
        </w:trPr>
        <w:tc>
          <w:tcPr>
            <w:tcW w:w="18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7FBFB" w14:textId="77777777" w:rsidR="00C64EAE" w:rsidRPr="0093026C" w:rsidRDefault="00C64EAE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346125568"/>
              </w:rPr>
              <w:t>ｅﾒｰﾙｱﾄﾞﾚ</w:t>
            </w:r>
            <w:r w:rsidRPr="000B21F7">
              <w:rPr>
                <w:rFonts w:hint="eastAsia"/>
                <w:b/>
                <w:spacing w:val="30"/>
                <w:kern w:val="0"/>
                <w:fitText w:val="1362" w:id="346125568"/>
              </w:rPr>
              <w:t>ｽ</w:t>
            </w:r>
          </w:p>
        </w:tc>
        <w:tc>
          <w:tcPr>
            <w:tcW w:w="72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FACCC3" w14:textId="77777777" w:rsidR="00A4301F" w:rsidRPr="005D22A7" w:rsidRDefault="00A4301F" w:rsidP="005D22A7">
            <w:pPr>
              <w:rPr>
                <w:szCs w:val="21"/>
              </w:rPr>
            </w:pPr>
          </w:p>
        </w:tc>
      </w:tr>
      <w:tr w:rsidR="00C52710" w14:paraId="65553571" w14:textId="77777777" w:rsidTr="00AD71C3">
        <w:trPr>
          <w:cantSplit/>
          <w:trHeight w:val="850"/>
        </w:trPr>
        <w:tc>
          <w:tcPr>
            <w:tcW w:w="18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E12F0E" w14:textId="77777777" w:rsidR="00C52710" w:rsidRPr="0093026C" w:rsidRDefault="00C52710" w:rsidP="0037160E">
            <w:pPr>
              <w:pStyle w:val="a4"/>
              <w:rPr>
                <w:b/>
              </w:rPr>
            </w:pPr>
            <w:r w:rsidRPr="000B21F7">
              <w:rPr>
                <w:rFonts w:hint="eastAsia"/>
                <w:b/>
                <w:spacing w:val="75"/>
                <w:kern w:val="0"/>
                <w:fitText w:val="1368" w:id="577529344"/>
              </w:rPr>
              <w:t>研究課</w:t>
            </w:r>
            <w:r w:rsidRPr="000B21F7">
              <w:rPr>
                <w:rFonts w:hint="eastAsia"/>
                <w:b/>
                <w:spacing w:val="7"/>
                <w:kern w:val="0"/>
                <w:fitText w:val="1368" w:id="577529344"/>
              </w:rPr>
              <w:t>題</w:t>
            </w:r>
          </w:p>
        </w:tc>
        <w:tc>
          <w:tcPr>
            <w:tcW w:w="72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D7228B" w14:textId="77777777" w:rsidR="00C52710" w:rsidRPr="0093026C" w:rsidRDefault="00C52710" w:rsidP="004B4D01">
            <w:pPr>
              <w:rPr>
                <w:b/>
              </w:rPr>
            </w:pPr>
          </w:p>
        </w:tc>
      </w:tr>
      <w:tr w:rsidR="00AD71C3" w14:paraId="55F6993C" w14:textId="77777777" w:rsidTr="00F84C70">
        <w:trPr>
          <w:cantSplit/>
          <w:trHeight w:val="545"/>
        </w:trPr>
        <w:tc>
          <w:tcPr>
            <w:tcW w:w="181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F00F23" w14:textId="77777777" w:rsidR="00AD71C3" w:rsidRPr="00C52710" w:rsidRDefault="00AD71C3" w:rsidP="0037160E">
            <w:pPr>
              <w:pStyle w:val="a4"/>
              <w:rPr>
                <w:b/>
                <w:kern w:val="0"/>
              </w:rPr>
            </w:pPr>
            <w:r w:rsidRPr="000B21F7">
              <w:rPr>
                <w:rFonts w:hint="eastAsia"/>
                <w:b/>
                <w:spacing w:val="75"/>
                <w:kern w:val="0"/>
                <w:fitText w:val="1368" w:id="577542912"/>
              </w:rPr>
              <w:t>研究期</w:t>
            </w:r>
            <w:r w:rsidRPr="000B21F7">
              <w:rPr>
                <w:rFonts w:hint="eastAsia"/>
                <w:b/>
                <w:spacing w:val="7"/>
                <w:kern w:val="0"/>
                <w:fitText w:val="1368" w:id="577542912"/>
              </w:rPr>
              <w:t>間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817872" w14:textId="77777777" w:rsidR="00AD71C3" w:rsidRPr="00AD71C3" w:rsidRDefault="00AD71C3" w:rsidP="004B4D01">
            <w:r>
              <w:rPr>
                <w:rFonts w:hint="eastAsia"/>
              </w:rPr>
              <w:t xml:space="preserve">　　　　年　　月　　日　～　　　　年　　月　　日　（　　　年間）</w:t>
            </w:r>
          </w:p>
        </w:tc>
      </w:tr>
      <w:tr w:rsidR="00C52710" w14:paraId="3BC6D89C" w14:textId="77777777" w:rsidTr="00AD71C3">
        <w:trPr>
          <w:trHeight w:val="4713"/>
        </w:trPr>
        <w:tc>
          <w:tcPr>
            <w:tcW w:w="18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617B3F" w14:textId="77777777" w:rsidR="00C52710" w:rsidRPr="0093026C" w:rsidRDefault="00C52710" w:rsidP="0037160E">
            <w:pPr>
              <w:pStyle w:val="a4"/>
              <w:rPr>
                <w:b/>
              </w:rPr>
            </w:pPr>
            <w:r w:rsidRPr="000B21F7">
              <w:rPr>
                <w:rFonts w:hint="eastAsia"/>
                <w:b/>
                <w:spacing w:val="75"/>
                <w:kern w:val="0"/>
                <w:fitText w:val="1368" w:id="577530112"/>
              </w:rPr>
              <w:t>研究計</w:t>
            </w:r>
            <w:r w:rsidRPr="000B21F7">
              <w:rPr>
                <w:rFonts w:hint="eastAsia"/>
                <w:b/>
                <w:spacing w:val="7"/>
                <w:kern w:val="0"/>
                <w:fitText w:val="1368" w:id="577530112"/>
              </w:rPr>
              <w:t>画</w:t>
            </w:r>
          </w:p>
        </w:tc>
        <w:tc>
          <w:tcPr>
            <w:tcW w:w="72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01AB" w14:textId="77777777" w:rsidR="00C52710" w:rsidRPr="0093026C" w:rsidRDefault="00C52710"/>
        </w:tc>
      </w:tr>
    </w:tbl>
    <w:p w14:paraId="5670AA31" w14:textId="77777777" w:rsidR="00617A19" w:rsidRDefault="00617A19" w:rsidP="00AD71C3"/>
    <w:tbl>
      <w:tblPr>
        <w:tblStyle w:val="ac"/>
        <w:tblW w:w="0" w:type="auto"/>
        <w:tblInd w:w="5211" w:type="dxa"/>
        <w:tblLook w:val="04A0" w:firstRow="1" w:lastRow="0" w:firstColumn="1" w:lastColumn="0" w:noHBand="0" w:noVBand="1"/>
      </w:tblPr>
      <w:tblGrid>
        <w:gridCol w:w="1418"/>
        <w:gridCol w:w="2551"/>
      </w:tblGrid>
      <w:tr w:rsidR="00AD71C3" w:rsidRPr="005D22A7" w14:paraId="69B949A6" w14:textId="77777777" w:rsidTr="001D7C6D">
        <w:tc>
          <w:tcPr>
            <w:tcW w:w="1418" w:type="dxa"/>
            <w:vAlign w:val="center"/>
          </w:tcPr>
          <w:p w14:paraId="3B3E0B9E" w14:textId="77777777" w:rsidR="00AD71C3" w:rsidRDefault="00AD71C3" w:rsidP="001D7C6D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研究代表者</w:t>
            </w:r>
            <w:r>
              <w:br/>
            </w:r>
            <w:r>
              <w:rPr>
                <w:rFonts w:hint="eastAsia"/>
              </w:rPr>
              <w:t>氏　　　名</w:t>
            </w:r>
          </w:p>
        </w:tc>
        <w:tc>
          <w:tcPr>
            <w:tcW w:w="2551" w:type="dxa"/>
            <w:vAlign w:val="center"/>
          </w:tcPr>
          <w:p w14:paraId="565082DD" w14:textId="77777777" w:rsidR="00AD71C3" w:rsidRPr="00617A19" w:rsidRDefault="00AD71C3" w:rsidP="001D7C6D"/>
        </w:tc>
      </w:tr>
    </w:tbl>
    <w:p w14:paraId="044B5EB1" w14:textId="77777777" w:rsidR="00AD71C3" w:rsidRPr="00AD71C3" w:rsidRDefault="00AD71C3" w:rsidP="00C52710">
      <w:pPr>
        <w:ind w:leftChars="98" w:left="419" w:hangingChars="87" w:hanging="197"/>
      </w:pPr>
    </w:p>
    <w:p w14:paraId="5A7C69AA" w14:textId="77777777" w:rsidR="00C52710" w:rsidRDefault="00901DAC" w:rsidP="00617A19">
      <w:pPr>
        <w:jc w:val="center"/>
        <w:rPr>
          <w:b/>
          <w:kern w:val="0"/>
          <w:sz w:val="32"/>
          <w:szCs w:val="32"/>
        </w:rPr>
      </w:pPr>
      <w:r>
        <w:rPr>
          <w:rFonts w:hint="eastAsia"/>
          <w:b/>
          <w:kern w:val="0"/>
          <w:sz w:val="32"/>
          <w:szCs w:val="32"/>
        </w:rPr>
        <w:t>課題研究委員会</w:t>
      </w:r>
      <w:r w:rsidR="00617A19" w:rsidRPr="00617A19">
        <w:rPr>
          <w:rFonts w:hint="eastAsia"/>
          <w:b/>
          <w:kern w:val="0"/>
          <w:sz w:val="32"/>
          <w:szCs w:val="32"/>
        </w:rPr>
        <w:t>構成員</w:t>
      </w:r>
    </w:p>
    <w:p w14:paraId="71EE95E4" w14:textId="77777777" w:rsidR="00250309" w:rsidRPr="00250309" w:rsidRDefault="00250309" w:rsidP="00617A19">
      <w:pPr>
        <w:jc w:val="center"/>
        <w:rPr>
          <w:b/>
          <w:w w:val="99"/>
          <w:kern w:val="0"/>
          <w:szCs w:val="21"/>
        </w:rPr>
      </w:pPr>
    </w:p>
    <w:tbl>
      <w:tblPr>
        <w:tblW w:w="90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0"/>
        <w:gridCol w:w="7240"/>
      </w:tblGrid>
      <w:tr w:rsidR="00C52710" w14:paraId="79B97DBD" w14:textId="77777777" w:rsidTr="00250309">
        <w:trPr>
          <w:trHeight w:val="59"/>
        </w:trPr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F944AF" w14:textId="77777777" w:rsidR="00C52710" w:rsidRPr="0093026C" w:rsidRDefault="00C52710" w:rsidP="001D7C6D">
            <w:pPr>
              <w:jc w:val="center"/>
              <w:rPr>
                <w:b/>
                <w:sz w:val="18"/>
                <w:szCs w:val="18"/>
              </w:rPr>
            </w:pPr>
            <w:r w:rsidRPr="00617A19">
              <w:rPr>
                <w:rFonts w:hint="eastAsia"/>
                <w:b/>
                <w:kern w:val="0"/>
                <w:sz w:val="18"/>
                <w:szCs w:val="18"/>
              </w:rPr>
              <w:t>（ふりがな）</w:t>
            </w:r>
          </w:p>
        </w:tc>
        <w:tc>
          <w:tcPr>
            <w:tcW w:w="724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CCED54" w14:textId="77777777" w:rsidR="00C52710" w:rsidRPr="00F561AC" w:rsidRDefault="00C52710" w:rsidP="001D7C6D">
            <w:pPr>
              <w:rPr>
                <w:rFonts w:ascii="ＭＳ 明朝" w:hAnsi="ＭＳ 明朝"/>
              </w:rPr>
            </w:pPr>
          </w:p>
        </w:tc>
      </w:tr>
      <w:tr w:rsidR="00C52710" w14:paraId="24EB52D2" w14:textId="77777777" w:rsidTr="00250309">
        <w:trPr>
          <w:trHeight w:val="643"/>
        </w:trPr>
        <w:tc>
          <w:tcPr>
            <w:tcW w:w="181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9ADC6" w14:textId="77777777" w:rsidR="00C52710" w:rsidRPr="0093026C" w:rsidRDefault="00C52710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450"/>
                <w:kern w:val="0"/>
                <w:fitText w:val="1362" w:id="577530370"/>
              </w:rPr>
              <w:t>氏</w:t>
            </w:r>
            <w:r w:rsidRPr="000B21F7">
              <w:rPr>
                <w:rFonts w:hint="eastAsia"/>
                <w:b/>
                <w:kern w:val="0"/>
                <w:fitText w:val="1362" w:id="577530370"/>
              </w:rPr>
              <w:t>名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2C7758" w14:textId="77777777" w:rsidR="00923EAD" w:rsidRPr="00F561AC" w:rsidRDefault="00923EAD" w:rsidP="001D7C6D">
            <w:pPr>
              <w:rPr>
                <w:rFonts w:ascii="ＭＳ 明朝" w:hAnsi="ＭＳ 明朝"/>
              </w:rPr>
            </w:pPr>
          </w:p>
        </w:tc>
      </w:tr>
      <w:tr w:rsidR="00C52710" w14:paraId="2DF416C6" w14:textId="77777777" w:rsidTr="00250309">
        <w:trPr>
          <w:trHeight w:val="875"/>
        </w:trPr>
        <w:tc>
          <w:tcPr>
            <w:tcW w:w="1810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D512AF" w14:textId="77777777" w:rsidR="00C52710" w:rsidRPr="0093026C" w:rsidRDefault="00C52710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65"/>
                <w:kern w:val="0"/>
                <w:fitText w:val="1362" w:id="577530371"/>
              </w:rPr>
              <w:t>勤務</w:t>
            </w:r>
            <w:r w:rsidRPr="000B21F7">
              <w:rPr>
                <w:rFonts w:hint="eastAsia"/>
                <w:b/>
                <w:spacing w:val="7"/>
                <w:kern w:val="0"/>
                <w:fitText w:val="1362" w:id="577530371"/>
              </w:rPr>
              <w:t>先</w:t>
            </w:r>
          </w:p>
          <w:p w14:paraId="733ABFF4" w14:textId="77777777" w:rsidR="00C52710" w:rsidRPr="0093026C" w:rsidRDefault="00C52710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w w:val="99"/>
                <w:kern w:val="0"/>
                <w:fitText w:val="1362" w:id="577530372"/>
              </w:rPr>
              <w:t>（所属機関）</w:t>
            </w:r>
          </w:p>
        </w:tc>
        <w:tc>
          <w:tcPr>
            <w:tcW w:w="7240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E2E190" w14:textId="77777777" w:rsidR="00923EAD" w:rsidRPr="00F561AC" w:rsidRDefault="00923EAD" w:rsidP="001D7C6D">
            <w:pPr>
              <w:rPr>
                <w:rFonts w:ascii="ＭＳ 明朝" w:hAnsi="ＭＳ 明朝"/>
              </w:rPr>
            </w:pPr>
          </w:p>
        </w:tc>
      </w:tr>
      <w:tr w:rsidR="00C52710" w14:paraId="61B85435" w14:textId="77777777" w:rsidTr="00250309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081A6C05" w14:textId="77777777" w:rsidR="00C52710" w:rsidRPr="0093026C" w:rsidRDefault="00C52710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65"/>
                <w:kern w:val="0"/>
                <w:fitText w:val="1362" w:id="577530373"/>
              </w:rPr>
              <w:t>職名</w:t>
            </w:r>
            <w:r w:rsidRPr="000B21F7">
              <w:rPr>
                <w:rFonts w:hint="eastAsia"/>
                <w:b/>
                <w:spacing w:val="7"/>
                <w:kern w:val="0"/>
                <w:fitText w:val="1362" w:id="577530373"/>
              </w:rPr>
              <w:t>等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EB73B" w14:textId="77777777" w:rsidR="00923EAD" w:rsidRPr="00F561AC" w:rsidRDefault="00923EAD" w:rsidP="001D7C6D">
            <w:pPr>
              <w:rPr>
                <w:rFonts w:ascii="ＭＳ 明朝" w:hAnsi="ＭＳ 明朝"/>
              </w:rPr>
            </w:pPr>
          </w:p>
        </w:tc>
      </w:tr>
      <w:tr w:rsidR="003008E5" w14:paraId="0C6A7ABA" w14:textId="77777777" w:rsidTr="00250309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7783662B" w14:textId="77777777" w:rsidR="003008E5" w:rsidRDefault="003008E5" w:rsidP="00923EA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r w:rsidRPr="000B21F7">
              <w:rPr>
                <w:rFonts w:hint="eastAsia"/>
                <w:b/>
                <w:spacing w:val="75"/>
                <w:kern w:val="0"/>
                <w:fitText w:val="1368" w:id="577534720"/>
              </w:rPr>
              <w:t>会員資</w:t>
            </w:r>
            <w:r w:rsidRPr="000B21F7">
              <w:rPr>
                <w:rFonts w:hint="eastAsia"/>
                <w:b/>
                <w:spacing w:val="7"/>
                <w:kern w:val="0"/>
                <w:fitText w:val="1368" w:id="577534720"/>
              </w:rPr>
              <w:t>格</w:t>
            </w:r>
          </w:p>
          <w:p w14:paraId="06F37590" w14:textId="77777777" w:rsidR="003008E5" w:rsidRPr="00C52710" w:rsidRDefault="003008E5" w:rsidP="00923EA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del w:id="1" w:author="Harumi OTSUKI" w:date="2014-03-05T16:20:00Z">
              <w:r w:rsidDel="009C04E2">
                <w:rPr>
                  <w:rFonts w:ascii="ＭＳ 明朝" w:hAnsi="ＭＳ 明朝" w:hint="eastAsia"/>
                  <w:sz w:val="16"/>
                  <w:szCs w:val="16"/>
                </w:rPr>
                <w:delText>※該当するものに☑</w:delText>
              </w:r>
            </w:del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F1C531" w14:textId="77777777" w:rsidR="003008E5" w:rsidRDefault="003008E5" w:rsidP="003008E5">
            <w:pPr>
              <w:jc w:val="center"/>
              <w:rPr>
                <w:ins w:id="2" w:author="Harumi OTSUKI" w:date="2014-03-05T16:20:00Z"/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 正　会　員　　　□ 院 生 会 員　　　□ 非　会　員</w:t>
            </w:r>
          </w:p>
          <w:p w14:paraId="0A26C544" w14:textId="77777777" w:rsidR="009C04E2" w:rsidRPr="003008E5" w:rsidRDefault="009C04E2" w:rsidP="00BA4447">
            <w:pPr>
              <w:snapToGrid w:val="0"/>
              <w:spacing w:line="240" w:lineRule="atLeast"/>
              <w:jc w:val="center"/>
              <w:rPr>
                <w:rFonts w:ascii="ＭＳ 明朝" w:hAnsi="ＭＳ 明朝"/>
              </w:rPr>
            </w:pPr>
            <w:ins w:id="3" w:author="Harumi OTSUKI" w:date="2014-03-05T16:20:00Z">
              <w:r>
                <w:rPr>
                  <w:rFonts w:ascii="ＭＳ 明朝" w:hAnsi="ＭＳ 明朝" w:hint="eastAsia"/>
                  <w:sz w:val="16"/>
                  <w:szCs w:val="16"/>
                </w:rPr>
                <w:t>※該当するものに☑，</w:t>
              </w:r>
              <w:r w:rsidRPr="009C04E2">
                <w:rPr>
                  <w:rFonts w:hint="eastAsia"/>
                  <w:kern w:val="0"/>
                  <w:sz w:val="16"/>
                  <w:szCs w:val="16"/>
                </w:rPr>
                <w:t>または該当するもの以外を削除</w:t>
              </w:r>
              <w:r>
                <w:rPr>
                  <w:rFonts w:hint="eastAsia"/>
                  <w:kern w:val="0"/>
                  <w:sz w:val="16"/>
                  <w:szCs w:val="16"/>
                </w:rPr>
                <w:t>してください。</w:t>
              </w:r>
            </w:ins>
          </w:p>
        </w:tc>
      </w:tr>
      <w:tr w:rsidR="00C52710" w14:paraId="70C6A493" w14:textId="77777777" w:rsidTr="00250309">
        <w:trPr>
          <w:cantSplit/>
          <w:trHeight w:val="409"/>
        </w:trPr>
        <w:tc>
          <w:tcPr>
            <w:tcW w:w="181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F2EDCF" w14:textId="77777777" w:rsidR="00C52710" w:rsidRPr="0093026C" w:rsidRDefault="00C52710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577530374"/>
              </w:rPr>
              <w:t>勤務先住</w:t>
            </w:r>
            <w:r w:rsidRPr="000B21F7">
              <w:rPr>
                <w:rFonts w:hint="eastAsia"/>
                <w:b/>
                <w:spacing w:val="52"/>
                <w:kern w:val="0"/>
                <w:fitText w:val="1362" w:id="577530374"/>
              </w:rPr>
              <w:t>所</w:t>
            </w:r>
          </w:p>
        </w:tc>
        <w:tc>
          <w:tcPr>
            <w:tcW w:w="7240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19A1FE6" w14:textId="77777777" w:rsidR="00C52710" w:rsidRDefault="00C52710" w:rsidP="001D7C6D">
            <w:r>
              <w:rPr>
                <w:rFonts w:hint="eastAsia"/>
              </w:rPr>
              <w:t>〒</w:t>
            </w:r>
          </w:p>
        </w:tc>
      </w:tr>
      <w:tr w:rsidR="00C52710" w14:paraId="01A5751E" w14:textId="77777777" w:rsidTr="00250309">
        <w:trPr>
          <w:cantSplit/>
          <w:trHeight w:val="1168"/>
        </w:trPr>
        <w:tc>
          <w:tcPr>
            <w:tcW w:w="18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A49C6F" w14:textId="77777777" w:rsidR="00C52710" w:rsidRPr="0093026C" w:rsidRDefault="00C52710" w:rsidP="001D7C6D">
            <w:pPr>
              <w:jc w:val="center"/>
              <w:rPr>
                <w:b/>
              </w:rPr>
            </w:pPr>
          </w:p>
        </w:tc>
        <w:tc>
          <w:tcPr>
            <w:tcW w:w="7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11F9B5" w14:textId="77777777" w:rsidR="00C52710" w:rsidRDefault="00C52710" w:rsidP="001D7C6D"/>
        </w:tc>
      </w:tr>
      <w:tr w:rsidR="00C52710" w14:paraId="030671AD" w14:textId="77777777" w:rsidTr="00250309">
        <w:trPr>
          <w:trHeight w:val="584"/>
        </w:trPr>
        <w:tc>
          <w:tcPr>
            <w:tcW w:w="18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AA3A4" w14:textId="77777777" w:rsidR="00C52710" w:rsidRPr="0093026C" w:rsidRDefault="00C52710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32" w:id="577530375"/>
              </w:rPr>
              <w:t>電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30375"/>
              </w:rPr>
              <w:t xml:space="preserve"> 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30375"/>
              </w:rPr>
              <w:t>話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30375"/>
              </w:rPr>
              <w:t xml:space="preserve"> 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30375"/>
              </w:rPr>
              <w:t>番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30375"/>
              </w:rPr>
              <w:t xml:space="preserve"> </w:t>
            </w:r>
            <w:r w:rsidRPr="000B21F7">
              <w:rPr>
                <w:rFonts w:hint="eastAsia"/>
                <w:b/>
                <w:spacing w:val="-37"/>
                <w:kern w:val="0"/>
                <w:fitText w:val="1332" w:id="577530375"/>
              </w:rPr>
              <w:t>号</w:t>
            </w:r>
          </w:p>
        </w:tc>
        <w:tc>
          <w:tcPr>
            <w:tcW w:w="724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B496B5" w14:textId="77777777" w:rsidR="00923EAD" w:rsidRPr="00F561AC" w:rsidRDefault="00923EAD" w:rsidP="001D7C6D"/>
        </w:tc>
      </w:tr>
      <w:tr w:rsidR="00C52710" w14:paraId="2077A88E" w14:textId="77777777" w:rsidTr="00250309">
        <w:trPr>
          <w:trHeight w:val="584"/>
        </w:trPr>
        <w:tc>
          <w:tcPr>
            <w:tcW w:w="181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2943BE1C" w14:textId="77777777" w:rsidR="00C52710" w:rsidRPr="0093026C" w:rsidRDefault="00C52710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577530377"/>
              </w:rPr>
              <w:t>ｅﾒｰﾙｱﾄﾞﾚ</w:t>
            </w:r>
            <w:r w:rsidRPr="000B21F7">
              <w:rPr>
                <w:rFonts w:hint="eastAsia"/>
                <w:b/>
                <w:spacing w:val="30"/>
                <w:kern w:val="0"/>
                <w:fitText w:val="1362" w:id="577530377"/>
              </w:rPr>
              <w:t>ｽ</w:t>
            </w:r>
          </w:p>
        </w:tc>
        <w:tc>
          <w:tcPr>
            <w:tcW w:w="724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26E0FDDC" w14:textId="77777777" w:rsidR="00923EAD" w:rsidRPr="00923EAD" w:rsidRDefault="00923EAD" w:rsidP="00923EAD">
            <w:pPr>
              <w:rPr>
                <w:szCs w:val="21"/>
              </w:rPr>
            </w:pPr>
          </w:p>
        </w:tc>
      </w:tr>
      <w:tr w:rsidR="00C52710" w14:paraId="73B51822" w14:textId="77777777" w:rsidTr="00250309">
        <w:trPr>
          <w:trHeight w:val="59"/>
        </w:trPr>
        <w:tc>
          <w:tcPr>
            <w:tcW w:w="1810" w:type="dxa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8A1BF1" w14:textId="77777777" w:rsidR="00C52710" w:rsidRPr="00617A19" w:rsidRDefault="00C52710" w:rsidP="001D7C6D">
            <w:pPr>
              <w:jc w:val="center"/>
              <w:rPr>
                <w:b/>
                <w:spacing w:val="38"/>
                <w:kern w:val="0"/>
                <w:sz w:val="18"/>
                <w:szCs w:val="18"/>
              </w:rPr>
            </w:pPr>
            <w:r w:rsidRPr="00617A19">
              <w:rPr>
                <w:rFonts w:hint="eastAsia"/>
                <w:b/>
                <w:kern w:val="0"/>
                <w:sz w:val="18"/>
                <w:szCs w:val="18"/>
              </w:rPr>
              <w:t>（ふりがな）</w:t>
            </w:r>
          </w:p>
        </w:tc>
        <w:tc>
          <w:tcPr>
            <w:tcW w:w="7240" w:type="dxa"/>
            <w:tcBorders>
              <w:top w:val="doub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5EA38D" w14:textId="77777777" w:rsidR="00C52710" w:rsidRPr="00C52710" w:rsidRDefault="00C52710" w:rsidP="00617A19"/>
        </w:tc>
      </w:tr>
      <w:tr w:rsidR="00C52710" w14:paraId="35DF4FC2" w14:textId="77777777" w:rsidTr="00250309">
        <w:trPr>
          <w:trHeight w:val="643"/>
        </w:trPr>
        <w:tc>
          <w:tcPr>
            <w:tcW w:w="181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BCE3C" w14:textId="77777777" w:rsidR="00C52710" w:rsidRPr="00923EAD" w:rsidRDefault="00C52710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465"/>
                <w:kern w:val="0"/>
                <w:fitText w:val="1395" w:id="577538305"/>
              </w:rPr>
              <w:t>氏</w:t>
            </w:r>
            <w:r w:rsidRPr="000B21F7">
              <w:rPr>
                <w:rFonts w:hint="eastAsia"/>
                <w:b/>
                <w:spacing w:val="7"/>
                <w:kern w:val="0"/>
                <w:fitText w:val="1395" w:id="577538305"/>
              </w:rPr>
              <w:t>名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D38D45" w14:textId="77777777" w:rsidR="00923EAD" w:rsidRPr="00C52710" w:rsidRDefault="00923EAD" w:rsidP="00617A19"/>
        </w:tc>
      </w:tr>
      <w:tr w:rsidR="00C52710" w14:paraId="67108153" w14:textId="77777777" w:rsidTr="00250309">
        <w:trPr>
          <w:trHeight w:val="875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038816" w14:textId="77777777" w:rsidR="00C52710" w:rsidRPr="00923EAD" w:rsidRDefault="00C52710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80"/>
                <w:kern w:val="0"/>
                <w:fitText w:val="1413" w:id="577539328"/>
              </w:rPr>
              <w:t>勤務</w:t>
            </w:r>
            <w:r w:rsidRPr="000B21F7">
              <w:rPr>
                <w:rFonts w:hint="eastAsia"/>
                <w:b/>
                <w:spacing w:val="7"/>
                <w:kern w:val="0"/>
                <w:fitText w:val="1413" w:id="577539328"/>
              </w:rPr>
              <w:t>先</w:t>
            </w:r>
          </w:p>
          <w:p w14:paraId="4988A030" w14:textId="77777777" w:rsidR="00C52710" w:rsidRPr="00923EAD" w:rsidRDefault="00C52710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463" w:id="577539329"/>
              </w:rPr>
              <w:t>（所属機関</w:t>
            </w:r>
            <w:r w:rsidRPr="000B21F7">
              <w:rPr>
                <w:rFonts w:hint="eastAsia"/>
                <w:b/>
                <w:spacing w:val="-22"/>
                <w:kern w:val="0"/>
                <w:fitText w:val="1463" w:id="577539329"/>
              </w:rPr>
              <w:t>）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76365E" w14:textId="77777777" w:rsidR="00C52710" w:rsidRPr="00C52710" w:rsidRDefault="00C52710" w:rsidP="00617A19"/>
        </w:tc>
      </w:tr>
      <w:tr w:rsidR="00C52710" w14:paraId="7E93B745" w14:textId="77777777" w:rsidTr="00250309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3E2A6F" w14:textId="77777777" w:rsidR="00C52710" w:rsidRPr="00923EAD" w:rsidRDefault="00C52710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80"/>
                <w:kern w:val="0"/>
                <w:fitText w:val="1413" w:id="577538306"/>
              </w:rPr>
              <w:t>職名</w:t>
            </w:r>
            <w:r w:rsidRPr="000B21F7">
              <w:rPr>
                <w:rFonts w:hint="eastAsia"/>
                <w:b/>
                <w:spacing w:val="7"/>
                <w:kern w:val="0"/>
                <w:fitText w:val="1413" w:id="577538306"/>
              </w:rPr>
              <w:t>等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EEEA00" w14:textId="77777777" w:rsidR="00923EAD" w:rsidRPr="00C52710" w:rsidRDefault="00923EAD" w:rsidP="00617A19"/>
        </w:tc>
      </w:tr>
      <w:tr w:rsidR="00923EAD" w14:paraId="287B751D" w14:textId="77777777" w:rsidTr="00250309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03EAD7E4" w14:textId="77777777" w:rsidR="00923EAD" w:rsidRDefault="00923EAD" w:rsidP="00923EA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r w:rsidRPr="000B21F7">
              <w:rPr>
                <w:rFonts w:hint="eastAsia"/>
                <w:b/>
                <w:spacing w:val="75"/>
                <w:kern w:val="0"/>
                <w:fitText w:val="1368" w:id="577537792"/>
              </w:rPr>
              <w:t>会員資</w:t>
            </w:r>
            <w:r w:rsidRPr="000B21F7">
              <w:rPr>
                <w:rFonts w:hint="eastAsia"/>
                <w:b/>
                <w:spacing w:val="7"/>
                <w:kern w:val="0"/>
                <w:fitText w:val="1368" w:id="577537792"/>
              </w:rPr>
              <w:t>格</w:t>
            </w:r>
          </w:p>
          <w:p w14:paraId="63690930" w14:textId="77777777" w:rsidR="00923EAD" w:rsidRPr="00C52710" w:rsidRDefault="00923EAD" w:rsidP="00923EA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del w:id="4" w:author="Harumi OTSUKI" w:date="2014-03-05T16:20:00Z">
              <w:r w:rsidDel="009C04E2">
                <w:rPr>
                  <w:rFonts w:ascii="ＭＳ 明朝" w:hAnsi="ＭＳ 明朝" w:hint="eastAsia"/>
                  <w:sz w:val="16"/>
                  <w:szCs w:val="16"/>
                </w:rPr>
                <w:delText>※該当するものに☑</w:delText>
              </w:r>
            </w:del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25B97" w14:textId="77777777" w:rsidR="00923EAD" w:rsidRDefault="00923EAD" w:rsidP="001D7C6D">
            <w:pPr>
              <w:jc w:val="center"/>
              <w:rPr>
                <w:ins w:id="5" w:author="Harumi OTSUKI" w:date="2014-03-05T16:20:00Z"/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 正　会　員　　　□ 院 生 会 員　　　□ 非　会　員</w:t>
            </w:r>
          </w:p>
          <w:p w14:paraId="3CD091F0" w14:textId="77777777" w:rsidR="009C04E2" w:rsidRPr="003008E5" w:rsidRDefault="009C04E2" w:rsidP="00BA4447">
            <w:pPr>
              <w:snapToGrid w:val="0"/>
              <w:spacing w:line="240" w:lineRule="atLeast"/>
              <w:jc w:val="center"/>
              <w:rPr>
                <w:rFonts w:ascii="ＭＳ 明朝" w:hAnsi="ＭＳ 明朝"/>
              </w:rPr>
            </w:pPr>
            <w:ins w:id="6" w:author="Harumi OTSUKI" w:date="2014-03-05T16:20:00Z">
              <w:r>
                <w:rPr>
                  <w:rFonts w:ascii="ＭＳ 明朝" w:hAnsi="ＭＳ 明朝" w:hint="eastAsia"/>
                  <w:sz w:val="16"/>
                  <w:szCs w:val="16"/>
                </w:rPr>
                <w:t>※該当するものに☑，</w:t>
              </w:r>
              <w:r w:rsidRPr="009C04E2">
                <w:rPr>
                  <w:rFonts w:hint="eastAsia"/>
                  <w:kern w:val="0"/>
                  <w:sz w:val="16"/>
                  <w:szCs w:val="16"/>
                </w:rPr>
                <w:t>または該当するもの以外を削除</w:t>
              </w:r>
              <w:r>
                <w:rPr>
                  <w:rFonts w:hint="eastAsia"/>
                  <w:kern w:val="0"/>
                  <w:sz w:val="16"/>
                  <w:szCs w:val="16"/>
                </w:rPr>
                <w:t>してください。</w:t>
              </w:r>
            </w:ins>
          </w:p>
        </w:tc>
      </w:tr>
      <w:tr w:rsidR="00617A19" w14:paraId="4657E19C" w14:textId="77777777" w:rsidTr="00250309">
        <w:trPr>
          <w:trHeight w:val="350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48939B" w14:textId="77777777" w:rsidR="00617A19" w:rsidRPr="00C52710" w:rsidRDefault="00617A1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577530884"/>
              </w:rPr>
              <w:t>勤務先住</w:t>
            </w:r>
            <w:r w:rsidRPr="000B21F7">
              <w:rPr>
                <w:rFonts w:hint="eastAsia"/>
                <w:b/>
                <w:spacing w:val="52"/>
                <w:kern w:val="0"/>
                <w:fitText w:val="1362" w:id="577530884"/>
              </w:rPr>
              <w:t>所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537262" w14:textId="77777777" w:rsidR="00617A19" w:rsidRDefault="00617A19" w:rsidP="00617A19">
            <w:r>
              <w:rPr>
                <w:rFonts w:hint="eastAsia"/>
              </w:rPr>
              <w:t>〒</w:t>
            </w:r>
          </w:p>
        </w:tc>
      </w:tr>
      <w:tr w:rsidR="00617A19" w14:paraId="4D45B48C" w14:textId="77777777" w:rsidTr="00250309">
        <w:trPr>
          <w:trHeight w:val="1168"/>
        </w:trPr>
        <w:tc>
          <w:tcPr>
            <w:tcW w:w="18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76E681" w14:textId="77777777" w:rsidR="00617A19" w:rsidRPr="00617A19" w:rsidRDefault="00617A19" w:rsidP="001D7C6D">
            <w:pPr>
              <w:jc w:val="center"/>
              <w:rPr>
                <w:b/>
                <w:spacing w:val="38"/>
                <w:kern w:val="0"/>
              </w:rPr>
            </w:pP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AB9E" w14:textId="77777777" w:rsidR="00617A19" w:rsidRDefault="00617A19" w:rsidP="00617A19"/>
        </w:tc>
      </w:tr>
      <w:tr w:rsidR="00C52710" w14:paraId="4C34410D" w14:textId="77777777" w:rsidTr="00250309">
        <w:trPr>
          <w:trHeight w:val="584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C4B22" w14:textId="77777777" w:rsidR="00C52710" w:rsidRPr="00923EAD" w:rsidRDefault="00C52710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kern w:val="0"/>
                <w:fitText w:val="1264" w:id="577538307"/>
              </w:rPr>
              <w:t>電</w:t>
            </w:r>
            <w:r w:rsidRPr="000B21F7">
              <w:rPr>
                <w:rFonts w:hint="eastAsia"/>
                <w:b/>
                <w:kern w:val="0"/>
                <w:fitText w:val="1264" w:id="577538307"/>
              </w:rPr>
              <w:t xml:space="preserve"> </w:t>
            </w:r>
            <w:r w:rsidRPr="000B21F7">
              <w:rPr>
                <w:rFonts w:hint="eastAsia"/>
                <w:b/>
                <w:kern w:val="0"/>
                <w:fitText w:val="1264" w:id="577538307"/>
              </w:rPr>
              <w:t>話</w:t>
            </w:r>
            <w:r w:rsidRPr="000B21F7">
              <w:rPr>
                <w:rFonts w:hint="eastAsia"/>
                <w:b/>
                <w:kern w:val="0"/>
                <w:fitText w:val="1264" w:id="577538307"/>
              </w:rPr>
              <w:t xml:space="preserve"> </w:t>
            </w:r>
            <w:r w:rsidRPr="000B21F7">
              <w:rPr>
                <w:rFonts w:hint="eastAsia"/>
                <w:b/>
                <w:kern w:val="0"/>
                <w:fitText w:val="1264" w:id="577538307"/>
              </w:rPr>
              <w:t>番</w:t>
            </w:r>
            <w:r w:rsidRPr="000B21F7">
              <w:rPr>
                <w:rFonts w:hint="eastAsia"/>
                <w:b/>
                <w:kern w:val="0"/>
                <w:fitText w:val="1264" w:id="577538307"/>
              </w:rPr>
              <w:t xml:space="preserve"> </w:t>
            </w:r>
            <w:r w:rsidRPr="000B21F7">
              <w:rPr>
                <w:rFonts w:hint="eastAsia"/>
                <w:b/>
                <w:spacing w:val="22"/>
                <w:kern w:val="0"/>
                <w:fitText w:val="1264" w:id="577538307"/>
              </w:rPr>
              <w:t>号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B1CE2" w14:textId="77777777" w:rsidR="00C52710" w:rsidRDefault="00C52710" w:rsidP="00617A19"/>
          <w:p w14:paraId="189FF986" w14:textId="77777777" w:rsidR="00923EAD" w:rsidRPr="00F561AC" w:rsidRDefault="00923EAD" w:rsidP="00617A19"/>
        </w:tc>
      </w:tr>
      <w:tr w:rsidR="00C52710" w14:paraId="1671F7EE" w14:textId="77777777" w:rsidTr="00250309">
        <w:trPr>
          <w:trHeight w:val="584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0727B" w14:textId="77777777" w:rsidR="00C52710" w:rsidRPr="00923EAD" w:rsidRDefault="00C52710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30"/>
                <w:kern w:val="0"/>
                <w:fitText w:val="1446" w:id="577538304"/>
              </w:rPr>
              <w:t>ｅﾒｰﾙｱﾄﾞﾚ</w:t>
            </w:r>
            <w:r w:rsidRPr="000B21F7">
              <w:rPr>
                <w:rFonts w:hint="eastAsia"/>
                <w:b/>
                <w:spacing w:val="-15"/>
                <w:kern w:val="0"/>
                <w:fitText w:val="1446" w:id="577538304"/>
              </w:rPr>
              <w:t>ｽ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249B99" w14:textId="77777777" w:rsidR="00C52710" w:rsidRPr="00C52710" w:rsidRDefault="00C52710" w:rsidP="00617A19"/>
        </w:tc>
      </w:tr>
    </w:tbl>
    <w:p w14:paraId="2D41138B" w14:textId="77777777" w:rsidR="00C52710" w:rsidRDefault="00C52710" w:rsidP="00250309"/>
    <w:tbl>
      <w:tblPr>
        <w:tblStyle w:val="ac"/>
        <w:tblW w:w="0" w:type="auto"/>
        <w:tblInd w:w="5211" w:type="dxa"/>
        <w:tblLook w:val="04A0" w:firstRow="1" w:lastRow="0" w:firstColumn="1" w:lastColumn="0" w:noHBand="0" w:noVBand="1"/>
      </w:tblPr>
      <w:tblGrid>
        <w:gridCol w:w="1418"/>
        <w:gridCol w:w="2551"/>
      </w:tblGrid>
      <w:tr w:rsidR="00250309" w14:paraId="7447A9B0" w14:textId="77777777" w:rsidTr="005D22A7">
        <w:tc>
          <w:tcPr>
            <w:tcW w:w="1418" w:type="dxa"/>
            <w:vAlign w:val="center"/>
          </w:tcPr>
          <w:p w14:paraId="34978A2C" w14:textId="77777777" w:rsidR="00250309" w:rsidRDefault="00250309" w:rsidP="001D7C6D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lastRenderedPageBreak/>
              <w:t>研究代表者</w:t>
            </w:r>
            <w:r>
              <w:br/>
            </w:r>
            <w:r>
              <w:rPr>
                <w:rFonts w:hint="eastAsia"/>
              </w:rPr>
              <w:t>氏　　　名</w:t>
            </w:r>
          </w:p>
        </w:tc>
        <w:tc>
          <w:tcPr>
            <w:tcW w:w="2551" w:type="dxa"/>
            <w:vAlign w:val="center"/>
          </w:tcPr>
          <w:p w14:paraId="349C892F" w14:textId="77777777" w:rsidR="00250309" w:rsidRPr="00617A19" w:rsidRDefault="00250309" w:rsidP="001D7C6D"/>
        </w:tc>
      </w:tr>
    </w:tbl>
    <w:p w14:paraId="7C45A810" w14:textId="77777777" w:rsidR="00250309" w:rsidRDefault="00250309" w:rsidP="00250309">
      <w:pPr>
        <w:ind w:leftChars="98" w:left="419" w:hangingChars="87" w:hanging="197"/>
      </w:pPr>
    </w:p>
    <w:p w14:paraId="174D7A02" w14:textId="77777777" w:rsidR="00250309" w:rsidRDefault="00901DAC" w:rsidP="00250309">
      <w:pPr>
        <w:snapToGrid w:val="0"/>
        <w:spacing w:line="240" w:lineRule="atLeast"/>
        <w:jc w:val="center"/>
        <w:rPr>
          <w:b/>
          <w:kern w:val="0"/>
          <w:sz w:val="32"/>
          <w:szCs w:val="32"/>
        </w:rPr>
      </w:pPr>
      <w:r>
        <w:rPr>
          <w:rFonts w:hint="eastAsia"/>
          <w:b/>
          <w:kern w:val="0"/>
          <w:sz w:val="32"/>
          <w:szCs w:val="32"/>
        </w:rPr>
        <w:t>課題研究委員会</w:t>
      </w:r>
      <w:r w:rsidR="00250309" w:rsidRPr="00617A19">
        <w:rPr>
          <w:rFonts w:hint="eastAsia"/>
          <w:b/>
          <w:kern w:val="0"/>
          <w:sz w:val="32"/>
          <w:szCs w:val="32"/>
        </w:rPr>
        <w:t>構成員</w:t>
      </w:r>
    </w:p>
    <w:p w14:paraId="124E4C83" w14:textId="77777777" w:rsidR="00250309" w:rsidRDefault="00250309" w:rsidP="00250309">
      <w:pPr>
        <w:snapToGrid w:val="0"/>
        <w:spacing w:line="240" w:lineRule="atLeast"/>
        <w:jc w:val="center"/>
        <w:rPr>
          <w:b/>
          <w:kern w:val="0"/>
          <w:sz w:val="28"/>
          <w:szCs w:val="28"/>
        </w:rPr>
      </w:pPr>
      <w:r w:rsidRPr="00AD71C3">
        <w:rPr>
          <w:rFonts w:hint="eastAsia"/>
          <w:b/>
          <w:kern w:val="0"/>
          <w:sz w:val="28"/>
          <w:szCs w:val="28"/>
        </w:rPr>
        <w:t>（続</w:t>
      </w:r>
      <w:r w:rsidR="005D22A7" w:rsidRPr="00AD71C3">
        <w:rPr>
          <w:rFonts w:hint="eastAsia"/>
          <w:b/>
          <w:kern w:val="0"/>
          <w:sz w:val="28"/>
          <w:szCs w:val="28"/>
        </w:rPr>
        <w:t xml:space="preserve">　</w:t>
      </w:r>
      <w:r w:rsidRPr="00AD71C3">
        <w:rPr>
          <w:rFonts w:hint="eastAsia"/>
          <w:b/>
          <w:kern w:val="0"/>
          <w:sz w:val="28"/>
          <w:szCs w:val="28"/>
        </w:rPr>
        <w:t>き）</w:t>
      </w:r>
    </w:p>
    <w:p w14:paraId="60D9F064" w14:textId="77777777" w:rsidR="00AD71C3" w:rsidRPr="00AD71C3" w:rsidRDefault="00AD71C3" w:rsidP="00250309">
      <w:pPr>
        <w:snapToGrid w:val="0"/>
        <w:spacing w:line="240" w:lineRule="atLeast"/>
        <w:jc w:val="center"/>
        <w:rPr>
          <w:b/>
          <w:w w:val="99"/>
          <w:kern w:val="0"/>
          <w:szCs w:val="21"/>
        </w:rPr>
      </w:pPr>
    </w:p>
    <w:tbl>
      <w:tblPr>
        <w:tblW w:w="90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0"/>
        <w:gridCol w:w="7240"/>
      </w:tblGrid>
      <w:tr w:rsidR="00250309" w14:paraId="5E18671B" w14:textId="77777777" w:rsidTr="001D7C6D">
        <w:trPr>
          <w:trHeight w:val="59"/>
        </w:trPr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3E80C03" w14:textId="77777777" w:rsidR="00250309" w:rsidRPr="0093026C" w:rsidRDefault="00250309" w:rsidP="001D7C6D">
            <w:pPr>
              <w:jc w:val="center"/>
              <w:rPr>
                <w:b/>
                <w:sz w:val="18"/>
                <w:szCs w:val="18"/>
              </w:rPr>
            </w:pPr>
            <w:r w:rsidRPr="00617A19">
              <w:rPr>
                <w:rFonts w:hint="eastAsia"/>
                <w:b/>
                <w:kern w:val="0"/>
                <w:sz w:val="18"/>
                <w:szCs w:val="18"/>
              </w:rPr>
              <w:t>（ふりがな）</w:t>
            </w:r>
          </w:p>
        </w:tc>
        <w:tc>
          <w:tcPr>
            <w:tcW w:w="724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21A735" w14:textId="77777777" w:rsidR="00250309" w:rsidRPr="00F561AC" w:rsidRDefault="00250309" w:rsidP="001D7C6D">
            <w:pPr>
              <w:rPr>
                <w:rFonts w:ascii="ＭＳ 明朝" w:hAnsi="ＭＳ 明朝"/>
              </w:rPr>
            </w:pPr>
          </w:p>
        </w:tc>
      </w:tr>
      <w:tr w:rsidR="00250309" w14:paraId="2B13A184" w14:textId="77777777" w:rsidTr="001D7C6D">
        <w:trPr>
          <w:trHeight w:val="643"/>
        </w:trPr>
        <w:tc>
          <w:tcPr>
            <w:tcW w:w="181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86241" w14:textId="77777777" w:rsidR="00250309" w:rsidRPr="0093026C" w:rsidRDefault="00250309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450"/>
                <w:kern w:val="0"/>
                <w:fitText w:val="1362" w:id="577541120"/>
              </w:rPr>
              <w:t>氏</w:t>
            </w:r>
            <w:r w:rsidRPr="000B21F7">
              <w:rPr>
                <w:rFonts w:hint="eastAsia"/>
                <w:b/>
                <w:kern w:val="0"/>
                <w:fitText w:val="1362" w:id="577541120"/>
              </w:rPr>
              <w:t>名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1E4396" w14:textId="77777777" w:rsidR="00250309" w:rsidRPr="00F561AC" w:rsidRDefault="00250309" w:rsidP="001D7C6D">
            <w:pPr>
              <w:rPr>
                <w:rFonts w:ascii="ＭＳ 明朝" w:hAnsi="ＭＳ 明朝"/>
              </w:rPr>
            </w:pPr>
          </w:p>
        </w:tc>
      </w:tr>
      <w:tr w:rsidR="00250309" w14:paraId="5E242CC1" w14:textId="77777777" w:rsidTr="001D7C6D">
        <w:trPr>
          <w:trHeight w:val="875"/>
        </w:trPr>
        <w:tc>
          <w:tcPr>
            <w:tcW w:w="1810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B281E7E" w14:textId="77777777" w:rsidR="00250309" w:rsidRPr="0093026C" w:rsidRDefault="00250309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65"/>
                <w:kern w:val="0"/>
                <w:fitText w:val="1362" w:id="577541121"/>
              </w:rPr>
              <w:t>勤務</w:t>
            </w:r>
            <w:r w:rsidRPr="000B21F7">
              <w:rPr>
                <w:rFonts w:hint="eastAsia"/>
                <w:b/>
                <w:spacing w:val="7"/>
                <w:kern w:val="0"/>
                <w:fitText w:val="1362" w:id="577541121"/>
              </w:rPr>
              <w:t>先</w:t>
            </w:r>
          </w:p>
          <w:p w14:paraId="3D26A3F0" w14:textId="77777777" w:rsidR="00250309" w:rsidRPr="0093026C" w:rsidRDefault="00250309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w w:val="99"/>
                <w:kern w:val="0"/>
                <w:fitText w:val="1362" w:id="577541122"/>
              </w:rPr>
              <w:t>（所属機関）</w:t>
            </w:r>
          </w:p>
        </w:tc>
        <w:tc>
          <w:tcPr>
            <w:tcW w:w="7240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6BF1B4" w14:textId="77777777" w:rsidR="00250309" w:rsidRPr="00F561AC" w:rsidRDefault="00250309" w:rsidP="001D7C6D">
            <w:pPr>
              <w:rPr>
                <w:rFonts w:ascii="ＭＳ 明朝" w:hAnsi="ＭＳ 明朝"/>
              </w:rPr>
            </w:pPr>
          </w:p>
        </w:tc>
      </w:tr>
      <w:tr w:rsidR="00250309" w14:paraId="52E6F973" w14:textId="77777777" w:rsidTr="001D7C6D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2CD5C1F4" w14:textId="77777777" w:rsidR="00250309" w:rsidRPr="0093026C" w:rsidRDefault="00250309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65"/>
                <w:kern w:val="0"/>
                <w:fitText w:val="1362" w:id="577541123"/>
              </w:rPr>
              <w:t>職名</w:t>
            </w:r>
            <w:r w:rsidRPr="000B21F7">
              <w:rPr>
                <w:rFonts w:hint="eastAsia"/>
                <w:b/>
                <w:spacing w:val="7"/>
                <w:kern w:val="0"/>
                <w:fitText w:val="1362" w:id="577541123"/>
              </w:rPr>
              <w:t>等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E7F51" w14:textId="77777777" w:rsidR="00250309" w:rsidRPr="00F561AC" w:rsidRDefault="00250309" w:rsidP="001D7C6D">
            <w:pPr>
              <w:rPr>
                <w:rFonts w:ascii="ＭＳ 明朝" w:hAnsi="ＭＳ 明朝"/>
              </w:rPr>
            </w:pPr>
          </w:p>
        </w:tc>
      </w:tr>
      <w:tr w:rsidR="00250309" w14:paraId="0FC5DAB9" w14:textId="77777777" w:rsidTr="001D7C6D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01FCA55F" w14:textId="77777777" w:rsidR="00250309" w:rsidRDefault="00250309" w:rsidP="001D7C6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r w:rsidRPr="000B21F7">
              <w:rPr>
                <w:rFonts w:hint="eastAsia"/>
                <w:b/>
                <w:spacing w:val="75"/>
                <w:kern w:val="0"/>
                <w:fitText w:val="1368" w:id="577541124"/>
              </w:rPr>
              <w:t>会員資</w:t>
            </w:r>
            <w:r w:rsidRPr="000B21F7">
              <w:rPr>
                <w:rFonts w:hint="eastAsia"/>
                <w:b/>
                <w:spacing w:val="7"/>
                <w:kern w:val="0"/>
                <w:fitText w:val="1368" w:id="577541124"/>
              </w:rPr>
              <w:t>格</w:t>
            </w:r>
          </w:p>
          <w:p w14:paraId="5460D2E6" w14:textId="77777777" w:rsidR="00250309" w:rsidRPr="00C52710" w:rsidRDefault="00250309" w:rsidP="001D7C6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del w:id="7" w:author="Harumi OTSUKI" w:date="2014-03-05T16:20:00Z">
              <w:r w:rsidDel="009C04E2">
                <w:rPr>
                  <w:rFonts w:ascii="ＭＳ 明朝" w:hAnsi="ＭＳ 明朝" w:hint="eastAsia"/>
                  <w:sz w:val="16"/>
                  <w:szCs w:val="16"/>
                </w:rPr>
                <w:delText>※該当するものに☑</w:delText>
              </w:r>
            </w:del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87B3E6" w14:textId="77777777" w:rsidR="00250309" w:rsidRDefault="00250309" w:rsidP="001D7C6D">
            <w:pPr>
              <w:jc w:val="center"/>
              <w:rPr>
                <w:ins w:id="8" w:author="Harumi OTSUKI" w:date="2014-03-05T16:20:00Z"/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 正　会　員　　　□ 院 生 会 員　　　□ 非　会　員</w:t>
            </w:r>
          </w:p>
          <w:p w14:paraId="6E0D5013" w14:textId="77777777" w:rsidR="009C04E2" w:rsidRPr="003008E5" w:rsidRDefault="009C04E2" w:rsidP="00BA4447">
            <w:pPr>
              <w:snapToGrid w:val="0"/>
              <w:spacing w:line="240" w:lineRule="atLeast"/>
              <w:jc w:val="center"/>
              <w:rPr>
                <w:rFonts w:ascii="ＭＳ 明朝" w:hAnsi="ＭＳ 明朝"/>
              </w:rPr>
            </w:pPr>
            <w:ins w:id="9" w:author="Harumi OTSUKI" w:date="2014-03-05T16:20:00Z">
              <w:r>
                <w:rPr>
                  <w:rFonts w:ascii="ＭＳ 明朝" w:hAnsi="ＭＳ 明朝" w:hint="eastAsia"/>
                  <w:sz w:val="16"/>
                  <w:szCs w:val="16"/>
                </w:rPr>
                <w:t>※該当するものに☑，</w:t>
              </w:r>
              <w:r w:rsidRPr="009C04E2">
                <w:rPr>
                  <w:rFonts w:hint="eastAsia"/>
                  <w:kern w:val="0"/>
                  <w:sz w:val="16"/>
                  <w:szCs w:val="16"/>
                </w:rPr>
                <w:t>または該当するもの以外を削除</w:t>
              </w:r>
              <w:r>
                <w:rPr>
                  <w:rFonts w:hint="eastAsia"/>
                  <w:kern w:val="0"/>
                  <w:sz w:val="16"/>
                  <w:szCs w:val="16"/>
                </w:rPr>
                <w:t>してください。</w:t>
              </w:r>
            </w:ins>
          </w:p>
        </w:tc>
      </w:tr>
      <w:tr w:rsidR="00250309" w14:paraId="1D732417" w14:textId="77777777" w:rsidTr="001D7C6D">
        <w:trPr>
          <w:cantSplit/>
          <w:trHeight w:val="409"/>
        </w:trPr>
        <w:tc>
          <w:tcPr>
            <w:tcW w:w="181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649B63" w14:textId="77777777" w:rsidR="00250309" w:rsidRPr="0093026C" w:rsidRDefault="00250309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577541125"/>
              </w:rPr>
              <w:t>勤務先住</w:t>
            </w:r>
            <w:r w:rsidRPr="000B21F7">
              <w:rPr>
                <w:rFonts w:hint="eastAsia"/>
                <w:b/>
                <w:spacing w:val="52"/>
                <w:kern w:val="0"/>
                <w:fitText w:val="1362" w:id="577541125"/>
              </w:rPr>
              <w:t>所</w:t>
            </w:r>
          </w:p>
        </w:tc>
        <w:tc>
          <w:tcPr>
            <w:tcW w:w="7240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2A9F6F1" w14:textId="77777777" w:rsidR="00250309" w:rsidRDefault="00250309" w:rsidP="001D7C6D">
            <w:r>
              <w:rPr>
                <w:rFonts w:hint="eastAsia"/>
              </w:rPr>
              <w:t>〒</w:t>
            </w:r>
          </w:p>
        </w:tc>
      </w:tr>
      <w:tr w:rsidR="00250309" w14:paraId="1B69E123" w14:textId="77777777" w:rsidTr="001D7C6D">
        <w:trPr>
          <w:cantSplit/>
          <w:trHeight w:val="1168"/>
        </w:trPr>
        <w:tc>
          <w:tcPr>
            <w:tcW w:w="18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C4418" w14:textId="77777777" w:rsidR="00250309" w:rsidRPr="0093026C" w:rsidRDefault="00250309" w:rsidP="001D7C6D">
            <w:pPr>
              <w:jc w:val="center"/>
              <w:rPr>
                <w:b/>
              </w:rPr>
            </w:pPr>
          </w:p>
        </w:tc>
        <w:tc>
          <w:tcPr>
            <w:tcW w:w="72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0D4055" w14:textId="77777777" w:rsidR="00250309" w:rsidRDefault="00250309" w:rsidP="001D7C6D"/>
        </w:tc>
      </w:tr>
      <w:tr w:rsidR="00250309" w14:paraId="7315B960" w14:textId="77777777" w:rsidTr="001D7C6D">
        <w:trPr>
          <w:trHeight w:val="584"/>
        </w:trPr>
        <w:tc>
          <w:tcPr>
            <w:tcW w:w="18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EB08A" w14:textId="77777777" w:rsidR="00250309" w:rsidRPr="0093026C" w:rsidRDefault="00250309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32" w:id="577541126"/>
              </w:rPr>
              <w:t>電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41126"/>
              </w:rPr>
              <w:t xml:space="preserve"> 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41126"/>
              </w:rPr>
              <w:t>話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41126"/>
              </w:rPr>
              <w:t xml:space="preserve"> 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41126"/>
              </w:rPr>
              <w:t>番</w:t>
            </w:r>
            <w:r w:rsidRPr="000B21F7">
              <w:rPr>
                <w:rFonts w:hint="eastAsia"/>
                <w:b/>
                <w:spacing w:val="15"/>
                <w:kern w:val="0"/>
                <w:fitText w:val="1332" w:id="577541126"/>
              </w:rPr>
              <w:t xml:space="preserve"> </w:t>
            </w:r>
            <w:r w:rsidRPr="000B21F7">
              <w:rPr>
                <w:rFonts w:hint="eastAsia"/>
                <w:b/>
                <w:spacing w:val="-37"/>
                <w:kern w:val="0"/>
                <w:fitText w:val="1332" w:id="577541126"/>
              </w:rPr>
              <w:t>号</w:t>
            </w:r>
          </w:p>
        </w:tc>
        <w:tc>
          <w:tcPr>
            <w:tcW w:w="724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F77A25" w14:textId="77777777" w:rsidR="00250309" w:rsidRPr="00F561AC" w:rsidRDefault="00250309" w:rsidP="001D7C6D"/>
        </w:tc>
      </w:tr>
      <w:tr w:rsidR="00250309" w14:paraId="5980956D" w14:textId="77777777" w:rsidTr="001D7C6D">
        <w:trPr>
          <w:trHeight w:val="584"/>
        </w:trPr>
        <w:tc>
          <w:tcPr>
            <w:tcW w:w="181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23759336" w14:textId="77777777" w:rsidR="00250309" w:rsidRPr="0093026C" w:rsidRDefault="00250309" w:rsidP="001D7C6D">
            <w:pPr>
              <w:jc w:val="center"/>
              <w:rPr>
                <w:b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577541127"/>
              </w:rPr>
              <w:t>ｅﾒｰﾙｱﾄﾞﾚ</w:t>
            </w:r>
            <w:r w:rsidRPr="000B21F7">
              <w:rPr>
                <w:rFonts w:hint="eastAsia"/>
                <w:b/>
                <w:spacing w:val="30"/>
                <w:kern w:val="0"/>
                <w:fitText w:val="1362" w:id="577541127"/>
              </w:rPr>
              <w:t>ｽ</w:t>
            </w:r>
          </w:p>
        </w:tc>
        <w:tc>
          <w:tcPr>
            <w:tcW w:w="724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709D317E" w14:textId="77777777" w:rsidR="00250309" w:rsidRPr="00923EAD" w:rsidRDefault="00250309" w:rsidP="001D7C6D">
            <w:pPr>
              <w:rPr>
                <w:szCs w:val="21"/>
              </w:rPr>
            </w:pPr>
          </w:p>
        </w:tc>
      </w:tr>
      <w:tr w:rsidR="00250309" w14:paraId="0657F520" w14:textId="77777777" w:rsidTr="001D7C6D">
        <w:trPr>
          <w:trHeight w:val="59"/>
        </w:trPr>
        <w:tc>
          <w:tcPr>
            <w:tcW w:w="1810" w:type="dxa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4F14ABE" w14:textId="77777777" w:rsidR="00250309" w:rsidRPr="00617A19" w:rsidRDefault="00250309" w:rsidP="001D7C6D">
            <w:pPr>
              <w:jc w:val="center"/>
              <w:rPr>
                <w:b/>
                <w:spacing w:val="38"/>
                <w:kern w:val="0"/>
                <w:sz w:val="18"/>
                <w:szCs w:val="18"/>
              </w:rPr>
            </w:pPr>
            <w:r w:rsidRPr="00617A19">
              <w:rPr>
                <w:rFonts w:hint="eastAsia"/>
                <w:b/>
                <w:kern w:val="0"/>
                <w:sz w:val="18"/>
                <w:szCs w:val="18"/>
              </w:rPr>
              <w:t>（ふりがな）</w:t>
            </w:r>
          </w:p>
        </w:tc>
        <w:tc>
          <w:tcPr>
            <w:tcW w:w="7240" w:type="dxa"/>
            <w:tcBorders>
              <w:top w:val="doub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7CD3431" w14:textId="77777777" w:rsidR="00250309" w:rsidRPr="00C52710" w:rsidRDefault="00250309" w:rsidP="001D7C6D"/>
        </w:tc>
      </w:tr>
      <w:tr w:rsidR="00250309" w14:paraId="3599CFE1" w14:textId="77777777" w:rsidTr="001D7C6D">
        <w:trPr>
          <w:trHeight w:val="643"/>
        </w:trPr>
        <w:tc>
          <w:tcPr>
            <w:tcW w:w="181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37E60" w14:textId="77777777" w:rsidR="00250309" w:rsidRPr="00923EAD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465"/>
                <w:kern w:val="0"/>
                <w:fitText w:val="1395" w:id="577541128"/>
              </w:rPr>
              <w:t>氏</w:t>
            </w:r>
            <w:r w:rsidRPr="000B21F7">
              <w:rPr>
                <w:rFonts w:hint="eastAsia"/>
                <w:b/>
                <w:spacing w:val="7"/>
                <w:kern w:val="0"/>
                <w:fitText w:val="1395" w:id="577541128"/>
              </w:rPr>
              <w:t>名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41A18" w14:textId="77777777" w:rsidR="00250309" w:rsidRPr="00C52710" w:rsidRDefault="00250309" w:rsidP="001D7C6D"/>
        </w:tc>
      </w:tr>
      <w:tr w:rsidR="00250309" w14:paraId="69E53E99" w14:textId="77777777" w:rsidTr="001D7C6D">
        <w:trPr>
          <w:trHeight w:val="875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C8B750" w14:textId="77777777" w:rsidR="00250309" w:rsidRPr="00923EAD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80"/>
                <w:kern w:val="0"/>
                <w:fitText w:val="1413" w:id="577541129"/>
              </w:rPr>
              <w:t>勤務</w:t>
            </w:r>
            <w:r w:rsidRPr="000B21F7">
              <w:rPr>
                <w:rFonts w:hint="eastAsia"/>
                <w:b/>
                <w:spacing w:val="7"/>
                <w:kern w:val="0"/>
                <w:fitText w:val="1413" w:id="577541129"/>
              </w:rPr>
              <w:t>先</w:t>
            </w:r>
          </w:p>
          <w:p w14:paraId="772D6A53" w14:textId="77777777" w:rsidR="00250309" w:rsidRPr="00923EAD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463" w:id="577541130"/>
              </w:rPr>
              <w:t>（所属機関</w:t>
            </w:r>
            <w:r w:rsidRPr="000B21F7">
              <w:rPr>
                <w:rFonts w:hint="eastAsia"/>
                <w:b/>
                <w:spacing w:val="-22"/>
                <w:kern w:val="0"/>
                <w:fitText w:val="1463" w:id="577541130"/>
              </w:rPr>
              <w:t>）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454F26E" w14:textId="77777777" w:rsidR="00250309" w:rsidRPr="00C52710" w:rsidRDefault="00250309" w:rsidP="001D7C6D"/>
        </w:tc>
      </w:tr>
      <w:tr w:rsidR="00250309" w14:paraId="7EB19F5B" w14:textId="77777777" w:rsidTr="001D7C6D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F6F37" w14:textId="77777777" w:rsidR="00250309" w:rsidRPr="00923EAD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80"/>
                <w:kern w:val="0"/>
                <w:fitText w:val="1413" w:id="577541131"/>
              </w:rPr>
              <w:t>職名</w:t>
            </w:r>
            <w:r w:rsidRPr="000B21F7">
              <w:rPr>
                <w:rFonts w:hint="eastAsia"/>
                <w:b/>
                <w:spacing w:val="7"/>
                <w:kern w:val="0"/>
                <w:fitText w:val="1413" w:id="577541131"/>
              </w:rPr>
              <w:t>等</w:t>
            </w: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A5F94" w14:textId="77777777" w:rsidR="00250309" w:rsidRPr="00C52710" w:rsidRDefault="00250309" w:rsidP="001D7C6D"/>
        </w:tc>
      </w:tr>
      <w:tr w:rsidR="00250309" w14:paraId="621639AD" w14:textId="77777777" w:rsidTr="001D7C6D">
        <w:trPr>
          <w:trHeight w:val="584"/>
        </w:trPr>
        <w:tc>
          <w:tcPr>
            <w:tcW w:w="181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7F3B6A27" w14:textId="77777777" w:rsidR="00250309" w:rsidRDefault="00250309" w:rsidP="001D7C6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r w:rsidRPr="000B21F7">
              <w:rPr>
                <w:rFonts w:hint="eastAsia"/>
                <w:b/>
                <w:spacing w:val="75"/>
                <w:kern w:val="0"/>
                <w:fitText w:val="1368" w:id="577541132"/>
              </w:rPr>
              <w:t>会員資</w:t>
            </w:r>
            <w:r w:rsidRPr="000B21F7">
              <w:rPr>
                <w:rFonts w:hint="eastAsia"/>
                <w:b/>
                <w:spacing w:val="7"/>
                <w:kern w:val="0"/>
                <w:fitText w:val="1368" w:id="577541132"/>
              </w:rPr>
              <w:t>格</w:t>
            </w:r>
          </w:p>
          <w:p w14:paraId="2564635D" w14:textId="77777777" w:rsidR="00250309" w:rsidRPr="00C52710" w:rsidRDefault="00250309" w:rsidP="001D7C6D">
            <w:pPr>
              <w:snapToGrid w:val="0"/>
              <w:spacing w:line="240" w:lineRule="atLeast"/>
              <w:jc w:val="center"/>
              <w:rPr>
                <w:b/>
                <w:kern w:val="0"/>
              </w:rPr>
            </w:pPr>
            <w:del w:id="10" w:author="Harumi OTSUKI" w:date="2014-03-05T16:20:00Z">
              <w:r w:rsidDel="009C04E2">
                <w:rPr>
                  <w:rFonts w:ascii="ＭＳ 明朝" w:hAnsi="ＭＳ 明朝" w:hint="eastAsia"/>
                  <w:sz w:val="16"/>
                  <w:szCs w:val="16"/>
                </w:rPr>
                <w:delText>※該当するものに☑</w:delText>
              </w:r>
            </w:del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44B0BE" w14:textId="77777777" w:rsidR="00250309" w:rsidRDefault="00250309" w:rsidP="001D7C6D">
            <w:pPr>
              <w:jc w:val="center"/>
              <w:rPr>
                <w:ins w:id="11" w:author="Harumi OTSUKI" w:date="2014-03-05T16:20:00Z"/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 正　会　員　　　□ 院 生 会 員　　　□ 非　会　員</w:t>
            </w:r>
          </w:p>
          <w:p w14:paraId="413D2737" w14:textId="77777777" w:rsidR="009C04E2" w:rsidRPr="003008E5" w:rsidRDefault="009C04E2" w:rsidP="00BA4447">
            <w:pPr>
              <w:snapToGrid w:val="0"/>
              <w:spacing w:line="240" w:lineRule="atLeast"/>
              <w:jc w:val="center"/>
              <w:rPr>
                <w:rFonts w:ascii="ＭＳ 明朝" w:hAnsi="ＭＳ 明朝"/>
              </w:rPr>
            </w:pPr>
            <w:ins w:id="12" w:author="Harumi OTSUKI" w:date="2014-03-05T16:21:00Z">
              <w:r>
                <w:rPr>
                  <w:rFonts w:ascii="ＭＳ 明朝" w:hAnsi="ＭＳ 明朝" w:hint="eastAsia"/>
                  <w:sz w:val="16"/>
                  <w:szCs w:val="16"/>
                </w:rPr>
                <w:t>※該当するものに☑，</w:t>
              </w:r>
              <w:r w:rsidRPr="009C04E2">
                <w:rPr>
                  <w:rFonts w:hint="eastAsia"/>
                  <w:kern w:val="0"/>
                  <w:sz w:val="16"/>
                  <w:szCs w:val="16"/>
                </w:rPr>
                <w:t>または該当するもの以外を削除</w:t>
              </w:r>
              <w:r>
                <w:rPr>
                  <w:rFonts w:hint="eastAsia"/>
                  <w:kern w:val="0"/>
                  <w:sz w:val="16"/>
                  <w:szCs w:val="16"/>
                </w:rPr>
                <w:t>してください。</w:t>
              </w:r>
            </w:ins>
          </w:p>
        </w:tc>
      </w:tr>
      <w:tr w:rsidR="00250309" w14:paraId="7D8860F6" w14:textId="77777777" w:rsidTr="001D7C6D">
        <w:trPr>
          <w:trHeight w:val="350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AF93BE" w14:textId="77777777" w:rsidR="00250309" w:rsidRPr="00250309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15"/>
                <w:kern w:val="0"/>
                <w:fitText w:val="1362" w:id="577541133"/>
              </w:rPr>
              <w:t>勤務先住</w:t>
            </w:r>
            <w:r w:rsidRPr="000B21F7">
              <w:rPr>
                <w:rFonts w:hint="eastAsia"/>
                <w:b/>
                <w:spacing w:val="52"/>
                <w:kern w:val="0"/>
                <w:fitText w:val="1362" w:id="577541133"/>
              </w:rPr>
              <w:t>所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C39719" w14:textId="77777777" w:rsidR="00250309" w:rsidRDefault="00250309" w:rsidP="001D7C6D">
            <w:r>
              <w:rPr>
                <w:rFonts w:hint="eastAsia"/>
              </w:rPr>
              <w:t>〒</w:t>
            </w:r>
          </w:p>
        </w:tc>
      </w:tr>
      <w:tr w:rsidR="00250309" w14:paraId="3D837BDB" w14:textId="77777777" w:rsidTr="001D7C6D">
        <w:trPr>
          <w:trHeight w:val="1168"/>
        </w:trPr>
        <w:tc>
          <w:tcPr>
            <w:tcW w:w="18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FCB71F" w14:textId="77777777" w:rsidR="00250309" w:rsidRPr="00617A19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</w:p>
        </w:tc>
        <w:tc>
          <w:tcPr>
            <w:tcW w:w="7240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A26E8" w14:textId="77777777" w:rsidR="00250309" w:rsidRDefault="00250309" w:rsidP="001D7C6D"/>
        </w:tc>
      </w:tr>
      <w:tr w:rsidR="00250309" w14:paraId="2473985E" w14:textId="77777777" w:rsidTr="001D7C6D">
        <w:trPr>
          <w:trHeight w:val="584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3357C6" w14:textId="77777777" w:rsidR="00250309" w:rsidRPr="00923EAD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kern w:val="0"/>
                <w:fitText w:val="1264" w:id="577541134"/>
              </w:rPr>
              <w:t>電</w:t>
            </w:r>
            <w:r w:rsidRPr="000B21F7">
              <w:rPr>
                <w:rFonts w:hint="eastAsia"/>
                <w:b/>
                <w:kern w:val="0"/>
                <w:fitText w:val="1264" w:id="577541134"/>
              </w:rPr>
              <w:t xml:space="preserve"> </w:t>
            </w:r>
            <w:r w:rsidRPr="000B21F7">
              <w:rPr>
                <w:rFonts w:hint="eastAsia"/>
                <w:b/>
                <w:kern w:val="0"/>
                <w:fitText w:val="1264" w:id="577541134"/>
              </w:rPr>
              <w:t>話</w:t>
            </w:r>
            <w:r w:rsidRPr="000B21F7">
              <w:rPr>
                <w:rFonts w:hint="eastAsia"/>
                <w:b/>
                <w:kern w:val="0"/>
                <w:fitText w:val="1264" w:id="577541134"/>
              </w:rPr>
              <w:t xml:space="preserve"> </w:t>
            </w:r>
            <w:r w:rsidRPr="000B21F7">
              <w:rPr>
                <w:rFonts w:hint="eastAsia"/>
                <w:b/>
                <w:kern w:val="0"/>
                <w:fitText w:val="1264" w:id="577541134"/>
              </w:rPr>
              <w:t>番</w:t>
            </w:r>
            <w:r w:rsidRPr="000B21F7">
              <w:rPr>
                <w:rFonts w:hint="eastAsia"/>
                <w:b/>
                <w:kern w:val="0"/>
                <w:fitText w:val="1264" w:id="577541134"/>
              </w:rPr>
              <w:t xml:space="preserve"> </w:t>
            </w:r>
            <w:r w:rsidRPr="000B21F7">
              <w:rPr>
                <w:rFonts w:hint="eastAsia"/>
                <w:b/>
                <w:spacing w:val="22"/>
                <w:kern w:val="0"/>
                <w:fitText w:val="1264" w:id="577541134"/>
              </w:rPr>
              <w:t>号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BB3140" w14:textId="77777777" w:rsidR="00250309" w:rsidRDefault="00250309" w:rsidP="001D7C6D"/>
          <w:p w14:paraId="7C5D5ADC" w14:textId="77777777" w:rsidR="00250309" w:rsidRPr="00F561AC" w:rsidRDefault="00250309" w:rsidP="001D7C6D"/>
        </w:tc>
      </w:tr>
      <w:tr w:rsidR="00250309" w14:paraId="709F21F3" w14:textId="77777777" w:rsidTr="001D7C6D">
        <w:trPr>
          <w:trHeight w:val="584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91E1A" w14:textId="77777777" w:rsidR="00250309" w:rsidRPr="00923EAD" w:rsidRDefault="00250309" w:rsidP="001D7C6D">
            <w:pPr>
              <w:jc w:val="center"/>
              <w:rPr>
                <w:b/>
                <w:spacing w:val="38"/>
                <w:kern w:val="0"/>
              </w:rPr>
            </w:pPr>
            <w:r w:rsidRPr="000B21F7">
              <w:rPr>
                <w:rFonts w:hint="eastAsia"/>
                <w:b/>
                <w:spacing w:val="30"/>
                <w:kern w:val="0"/>
                <w:fitText w:val="1446" w:id="577541135"/>
              </w:rPr>
              <w:t>ｅﾒｰﾙｱﾄﾞﾚ</w:t>
            </w:r>
            <w:r w:rsidRPr="000B21F7">
              <w:rPr>
                <w:rFonts w:hint="eastAsia"/>
                <w:b/>
                <w:spacing w:val="-15"/>
                <w:kern w:val="0"/>
                <w:fitText w:val="1446" w:id="577541135"/>
              </w:rPr>
              <w:t>ｽ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477A7" w14:textId="77777777" w:rsidR="00250309" w:rsidRPr="00C52710" w:rsidRDefault="00250309" w:rsidP="001D7C6D"/>
        </w:tc>
      </w:tr>
    </w:tbl>
    <w:p w14:paraId="23E65C3E" w14:textId="77777777" w:rsidR="00250309" w:rsidRDefault="00250309" w:rsidP="00250309"/>
    <w:sectPr w:rsidR="00250309" w:rsidSect="0037160E">
      <w:footerReference w:type="default" r:id="rId8"/>
      <w:pgSz w:w="11906" w:h="16838" w:code="9"/>
      <w:pgMar w:top="1134" w:right="1418" w:bottom="1418" w:left="1418" w:header="851" w:footer="992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6E0B3" w14:textId="77777777" w:rsidR="000B21F7" w:rsidRDefault="000B21F7" w:rsidP="00B63F79">
      <w:r>
        <w:separator/>
      </w:r>
    </w:p>
  </w:endnote>
  <w:endnote w:type="continuationSeparator" w:id="0">
    <w:p w14:paraId="63FFEA64" w14:textId="77777777" w:rsidR="000B21F7" w:rsidRDefault="000B21F7" w:rsidP="00B6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40674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BBEB450" w14:textId="77777777" w:rsidR="00C52710" w:rsidRDefault="00C52710">
            <w:pPr>
              <w:pStyle w:val="a8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904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904A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E184A69" w14:textId="77777777" w:rsidR="00C52710" w:rsidRDefault="00C527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69A76" w14:textId="77777777" w:rsidR="000B21F7" w:rsidRDefault="000B21F7" w:rsidP="00B63F79">
      <w:r>
        <w:separator/>
      </w:r>
    </w:p>
  </w:footnote>
  <w:footnote w:type="continuationSeparator" w:id="0">
    <w:p w14:paraId="7A8788DB" w14:textId="77777777" w:rsidR="000B21F7" w:rsidRDefault="000B21F7" w:rsidP="00B6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0245A"/>
    <w:multiLevelType w:val="hybridMultilevel"/>
    <w:tmpl w:val="88C6B336"/>
    <w:lvl w:ilvl="0" w:tplc="C7A6BDA6">
      <w:start w:val="1"/>
      <w:numFmt w:val="decimalFullWidth"/>
      <w:lvlText w:val="%1．"/>
      <w:lvlJc w:val="left"/>
      <w:pPr>
        <w:tabs>
          <w:tab w:val="num" w:pos="645"/>
        </w:tabs>
        <w:ind w:left="645" w:hanging="4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58DD50D1"/>
    <w:multiLevelType w:val="hybridMultilevel"/>
    <w:tmpl w:val="C7F499AE"/>
    <w:lvl w:ilvl="0" w:tplc="F462F3F0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210"/>
    <w:rsid w:val="000B21F7"/>
    <w:rsid w:val="000F2653"/>
    <w:rsid w:val="00135BBE"/>
    <w:rsid w:val="00195C85"/>
    <w:rsid w:val="00250309"/>
    <w:rsid w:val="002F54D2"/>
    <w:rsid w:val="003008E5"/>
    <w:rsid w:val="00306414"/>
    <w:rsid w:val="0032530A"/>
    <w:rsid w:val="0037160E"/>
    <w:rsid w:val="00376EFF"/>
    <w:rsid w:val="003E1605"/>
    <w:rsid w:val="00487303"/>
    <w:rsid w:val="004E7BB3"/>
    <w:rsid w:val="004F493A"/>
    <w:rsid w:val="0055118D"/>
    <w:rsid w:val="005A26BA"/>
    <w:rsid w:val="005D22A7"/>
    <w:rsid w:val="005D7D8F"/>
    <w:rsid w:val="00617A19"/>
    <w:rsid w:val="00623537"/>
    <w:rsid w:val="00657768"/>
    <w:rsid w:val="00741BD0"/>
    <w:rsid w:val="007578A7"/>
    <w:rsid w:val="007922A5"/>
    <w:rsid w:val="007C23D9"/>
    <w:rsid w:val="0086272B"/>
    <w:rsid w:val="008A6804"/>
    <w:rsid w:val="00901DAC"/>
    <w:rsid w:val="009029AF"/>
    <w:rsid w:val="009032C6"/>
    <w:rsid w:val="00923EAD"/>
    <w:rsid w:val="0093026C"/>
    <w:rsid w:val="009C04E2"/>
    <w:rsid w:val="00A4301F"/>
    <w:rsid w:val="00AD71C3"/>
    <w:rsid w:val="00AE7D4E"/>
    <w:rsid w:val="00B046E9"/>
    <w:rsid w:val="00B63F79"/>
    <w:rsid w:val="00B6702F"/>
    <w:rsid w:val="00BA4447"/>
    <w:rsid w:val="00C51AD2"/>
    <w:rsid w:val="00C52710"/>
    <w:rsid w:val="00C64EAE"/>
    <w:rsid w:val="00D75281"/>
    <w:rsid w:val="00D904AF"/>
    <w:rsid w:val="00DD58CC"/>
    <w:rsid w:val="00E04C3D"/>
    <w:rsid w:val="00EA3BB9"/>
    <w:rsid w:val="00F166F1"/>
    <w:rsid w:val="00F36C79"/>
    <w:rsid w:val="00F561AC"/>
    <w:rsid w:val="00F57210"/>
    <w:rsid w:val="00F84C70"/>
    <w:rsid w:val="00FB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D61C14"/>
  <w15:docId w15:val="{4BBAC68C-7FCC-4F26-AC15-DF84D677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center"/>
    </w:pPr>
  </w:style>
  <w:style w:type="paragraph" w:styleId="a5">
    <w:name w:val="Body Text Indent"/>
    <w:basedOn w:val="a"/>
    <w:pPr>
      <w:ind w:leftChars="1" w:left="455" w:hangingChars="200" w:hanging="453"/>
    </w:pPr>
  </w:style>
  <w:style w:type="paragraph" w:styleId="a6">
    <w:name w:val="header"/>
    <w:basedOn w:val="a"/>
    <w:link w:val="a7"/>
    <w:uiPriority w:val="99"/>
    <w:unhideWhenUsed/>
    <w:rsid w:val="00B63F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63F7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B63F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63F79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63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63F7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617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48730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87303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87303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8730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8730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9C345-AB05-45C5-ABB1-1CF4E937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国際会計研究学会入会申込書</vt:lpstr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Harumi OTSUKI</dc:creator>
  <cp:lastModifiedBy>tadshj009</cp:lastModifiedBy>
  <cp:revision>2</cp:revision>
  <cp:lastPrinted>2015-08-22T05:33:00Z</cp:lastPrinted>
  <dcterms:created xsi:type="dcterms:W3CDTF">2015-09-05T07:07:00Z</dcterms:created>
  <dcterms:modified xsi:type="dcterms:W3CDTF">2015-09-05T07:07:00Z</dcterms:modified>
</cp:coreProperties>
</file>